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FD5B2" w14:textId="2C7F708C" w:rsidR="00405809" w:rsidRPr="007A1FB4" w:rsidRDefault="00405809" w:rsidP="00405809">
      <w:pPr>
        <w:jc w:val="center"/>
        <w:rPr>
          <w:b/>
          <w:smallCaps/>
          <w:spacing w:val="-4"/>
          <w:sz w:val="28"/>
          <w:szCs w:val="28"/>
        </w:rPr>
      </w:pPr>
      <w:r w:rsidRPr="007A1FB4">
        <w:rPr>
          <w:b/>
          <w:smallCaps/>
          <w:spacing w:val="-4"/>
          <w:sz w:val="28"/>
          <w:szCs w:val="28"/>
        </w:rPr>
        <w:t>Čestné prohlášení</w:t>
      </w:r>
      <w:r>
        <w:rPr>
          <w:b/>
          <w:smallCaps/>
          <w:spacing w:val="-4"/>
          <w:sz w:val="28"/>
          <w:szCs w:val="28"/>
        </w:rPr>
        <w:t>: seznam poddodavatelů</w:t>
      </w:r>
      <w:r w:rsidRPr="007A1FB4">
        <w:rPr>
          <w:b/>
          <w:smallCaps/>
          <w:spacing w:val="-4"/>
          <w:sz w:val="28"/>
          <w:szCs w:val="28"/>
        </w:rPr>
        <w:t xml:space="preserve"> – </w:t>
      </w:r>
      <w:r w:rsidRPr="007A1FB4">
        <w:rPr>
          <w:b/>
          <w:i/>
          <w:smallCaps/>
          <w:spacing w:val="-4"/>
          <w:sz w:val="28"/>
          <w:szCs w:val="28"/>
        </w:rPr>
        <w:t>právnické osoby</w:t>
      </w:r>
    </w:p>
    <w:p w14:paraId="59C5F1B1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>My, níže podepsaná společnost</w:t>
      </w:r>
    </w:p>
    <w:p w14:paraId="19D5FFF3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b/>
          <w:szCs w:val="22"/>
          <w:highlight w:val="cyan"/>
        </w:rPr>
        <w:t>[obchodní firma nebo název]</w:t>
      </w:r>
      <w:r w:rsidRPr="006C5A55">
        <w:rPr>
          <w:szCs w:val="22"/>
        </w:rPr>
        <w:t xml:space="preserve"> se sídlem </w:t>
      </w:r>
      <w:r w:rsidRPr="006C5A55">
        <w:rPr>
          <w:szCs w:val="22"/>
          <w:highlight w:val="cyan"/>
        </w:rPr>
        <w:t>[sídlo]</w:t>
      </w:r>
      <w:r w:rsidRPr="006C5A55">
        <w:rPr>
          <w:szCs w:val="22"/>
        </w:rPr>
        <w:t>, IČO: </w:t>
      </w:r>
      <w:r w:rsidRPr="006C5A55">
        <w:rPr>
          <w:szCs w:val="22"/>
          <w:highlight w:val="cyan"/>
        </w:rPr>
        <w:t>[IČO]</w:t>
      </w:r>
      <w:r w:rsidRPr="006C5A55">
        <w:rPr>
          <w:szCs w:val="22"/>
        </w:rPr>
        <w:t>,</w:t>
      </w:r>
    </w:p>
    <w:p w14:paraId="41C8CF4A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 xml:space="preserve">zastoupená </w:t>
      </w:r>
      <w:r w:rsidRPr="006C5A55">
        <w:rPr>
          <w:szCs w:val="22"/>
          <w:highlight w:val="cyan"/>
        </w:rPr>
        <w:t>[jméno, příjmení, funkce statutárního orgánu nebo jeho člena/členů]</w:t>
      </w:r>
      <w:r>
        <w:rPr>
          <w:szCs w:val="22"/>
        </w:rPr>
        <w:br/>
      </w:r>
      <w:r w:rsidRPr="006C5A55">
        <w:rPr>
          <w:szCs w:val="22"/>
        </w:rPr>
        <w:t>/</w:t>
      </w:r>
      <w:r>
        <w:rPr>
          <w:szCs w:val="22"/>
        </w:rPr>
        <w:t xml:space="preserve"> </w:t>
      </w:r>
      <w:r w:rsidRPr="006C5A55">
        <w:rPr>
          <w:szCs w:val="22"/>
        </w:rPr>
        <w:t xml:space="preserve">na základě plné moci </w:t>
      </w:r>
      <w:r w:rsidRPr="006C5A55">
        <w:rPr>
          <w:szCs w:val="22"/>
          <w:highlight w:val="cyan"/>
        </w:rPr>
        <w:t>[jméno, příjmení]</w:t>
      </w:r>
    </w:p>
    <w:p w14:paraId="4FC524B2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>(dále jen „</w:t>
      </w:r>
      <w:r w:rsidRPr="006C5A55">
        <w:rPr>
          <w:b/>
          <w:szCs w:val="22"/>
        </w:rPr>
        <w:t>Dodavatel</w:t>
      </w:r>
      <w:r w:rsidRPr="006C5A55">
        <w:rPr>
          <w:szCs w:val="22"/>
        </w:rPr>
        <w:t>“),</w:t>
      </w:r>
    </w:p>
    <w:p w14:paraId="591DA032" w14:textId="77777777" w:rsidR="00405809" w:rsidRPr="006C5A55" w:rsidRDefault="00405809" w:rsidP="00405809">
      <w:pPr>
        <w:rPr>
          <w:szCs w:val="22"/>
        </w:rPr>
      </w:pPr>
      <w:r w:rsidRPr="006C5A55">
        <w:rPr>
          <w:szCs w:val="22"/>
        </w:rPr>
        <w:t xml:space="preserve">tímto pro účely nabídky v zadávacím řízení na </w:t>
      </w:r>
      <w:r w:rsidRPr="007D3B16">
        <w:rPr>
          <w:szCs w:val="22"/>
        </w:rPr>
        <w:t>zakázk</w:t>
      </w:r>
      <w:r>
        <w:rPr>
          <w:szCs w:val="22"/>
        </w:rPr>
        <w:t>u</w:t>
      </w:r>
      <w:r w:rsidRPr="007D3B16">
        <w:rPr>
          <w:szCs w:val="22"/>
        </w:rPr>
        <w:t xml:space="preserve"> „Rámcová dohoda na dodávku až </w:t>
      </w:r>
      <w:r>
        <w:rPr>
          <w:szCs w:val="22"/>
        </w:rPr>
        <w:t>8</w:t>
      </w:r>
      <w:r w:rsidRPr="007D3B16">
        <w:rPr>
          <w:szCs w:val="22"/>
        </w:rPr>
        <w:t xml:space="preserve"> ks parciálních trolejbusů“</w:t>
      </w:r>
      <w:r w:rsidRPr="006C5A55">
        <w:rPr>
          <w:szCs w:val="22"/>
        </w:rPr>
        <w:t xml:space="preserve"> </w:t>
      </w:r>
    </w:p>
    <w:p w14:paraId="60978EB4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b/>
          <w:szCs w:val="22"/>
        </w:rPr>
        <w:t>prohlašujeme</w:t>
      </w:r>
      <w:r w:rsidRPr="006C5A55">
        <w:rPr>
          <w:szCs w:val="22"/>
        </w:rPr>
        <w:t>,</w:t>
      </w:r>
    </w:p>
    <w:p w14:paraId="314A88DA" w14:textId="6E00B04D" w:rsidR="00405809" w:rsidRDefault="00405809" w:rsidP="00405809">
      <w:pPr>
        <w:rPr>
          <w:szCs w:val="22"/>
        </w:rPr>
      </w:pPr>
      <w:r>
        <w:rPr>
          <w:szCs w:val="22"/>
        </w:rPr>
        <w:t>a v </w:t>
      </w:r>
      <w:r w:rsidRPr="00405809">
        <w:rPr>
          <w:szCs w:val="22"/>
        </w:rPr>
        <w:t>souladu s požadavkem zadavatele na uvedení systému poddodavatelů předkládáme následující seznam poddodavatelů, kteří jsou nám známi, a zároveň uvádíme část veřejné zakázky, kterou budou jednotliví poddodavatelé plnit</w:t>
      </w:r>
      <w:r>
        <w:rPr>
          <w:szCs w:val="22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5"/>
        <w:gridCol w:w="2295"/>
        <w:gridCol w:w="2295"/>
        <w:gridCol w:w="2295"/>
      </w:tblGrid>
      <w:tr w:rsidR="00405809" w:rsidRPr="00405809" w14:paraId="01B745B2" w14:textId="77777777" w:rsidTr="00405809">
        <w:tc>
          <w:tcPr>
            <w:tcW w:w="2295" w:type="dxa"/>
            <w:vAlign w:val="center"/>
            <w:hideMark/>
          </w:tcPr>
          <w:p w14:paraId="1B35BF71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  <w:r w:rsidRPr="00405809">
              <w:rPr>
                <w:b/>
                <w:sz w:val="20"/>
              </w:rPr>
              <w:t>Název poddodavatele</w:t>
            </w:r>
          </w:p>
        </w:tc>
        <w:tc>
          <w:tcPr>
            <w:tcW w:w="2295" w:type="dxa"/>
            <w:vAlign w:val="center"/>
            <w:hideMark/>
          </w:tcPr>
          <w:p w14:paraId="77FE2571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  <w:r w:rsidRPr="00405809">
              <w:rPr>
                <w:b/>
                <w:sz w:val="20"/>
              </w:rPr>
              <w:t>Sídlo poddodavatele</w:t>
            </w:r>
          </w:p>
        </w:tc>
        <w:tc>
          <w:tcPr>
            <w:tcW w:w="2295" w:type="dxa"/>
            <w:vAlign w:val="center"/>
            <w:hideMark/>
          </w:tcPr>
          <w:p w14:paraId="6BEF669F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  <w:r w:rsidRPr="00405809">
              <w:rPr>
                <w:b/>
                <w:sz w:val="20"/>
              </w:rPr>
              <w:t>IČO poddodavatele</w:t>
            </w:r>
          </w:p>
        </w:tc>
        <w:tc>
          <w:tcPr>
            <w:tcW w:w="2295" w:type="dxa"/>
            <w:vAlign w:val="center"/>
            <w:hideMark/>
          </w:tcPr>
          <w:p w14:paraId="5A40C44B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  <w:r w:rsidRPr="00405809">
              <w:rPr>
                <w:b/>
                <w:sz w:val="20"/>
              </w:rPr>
              <w:t>Část veřejné zakázky, která bude plněna poddodavatelem</w:t>
            </w:r>
          </w:p>
        </w:tc>
      </w:tr>
      <w:tr w:rsidR="00405809" w:rsidRPr="00405809" w14:paraId="0FD5AB6A" w14:textId="77777777" w:rsidTr="00405809">
        <w:tc>
          <w:tcPr>
            <w:tcW w:w="2295" w:type="dxa"/>
          </w:tcPr>
          <w:p w14:paraId="6EF965F9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70C9F705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0F166B70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6A245B76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</w:tr>
      <w:tr w:rsidR="00405809" w:rsidRPr="00405809" w14:paraId="5499EFE9" w14:textId="77777777" w:rsidTr="00405809">
        <w:tc>
          <w:tcPr>
            <w:tcW w:w="2295" w:type="dxa"/>
          </w:tcPr>
          <w:p w14:paraId="131DCA6B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78EB143A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6D73FF76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161C3E97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</w:tr>
      <w:tr w:rsidR="00405809" w:rsidRPr="00405809" w14:paraId="19F2C6C1" w14:textId="77777777" w:rsidTr="00405809">
        <w:tc>
          <w:tcPr>
            <w:tcW w:w="2295" w:type="dxa"/>
          </w:tcPr>
          <w:p w14:paraId="30959B4E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7673DB1F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55AA21A8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7ADA0B5C" w14:textId="77777777" w:rsidR="00405809" w:rsidRPr="00405809" w:rsidRDefault="00405809" w:rsidP="00405809">
            <w:pPr>
              <w:spacing w:before="120" w:after="120"/>
              <w:rPr>
                <w:b/>
                <w:sz w:val="20"/>
              </w:rPr>
            </w:pPr>
          </w:p>
        </w:tc>
      </w:tr>
    </w:tbl>
    <w:p w14:paraId="4022FA28" w14:textId="77777777" w:rsidR="00405809" w:rsidRPr="006C5A55" w:rsidRDefault="00405809" w:rsidP="00405809">
      <w:pPr>
        <w:rPr>
          <w:szCs w:val="22"/>
        </w:rPr>
      </w:pPr>
    </w:p>
    <w:p w14:paraId="086DFABC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 xml:space="preserve">V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Pr="006C5A55">
        <w:rPr>
          <w:szCs w:val="22"/>
          <w:highlight w:val="cyan"/>
        </w:rPr>
        <w:t>[●]</w:t>
      </w:r>
    </w:p>
    <w:p w14:paraId="7E38BEE2" w14:textId="77777777" w:rsidR="00405809" w:rsidRPr="006C5A55" w:rsidRDefault="00405809" w:rsidP="00405809">
      <w:pPr>
        <w:jc w:val="center"/>
        <w:rPr>
          <w:szCs w:val="22"/>
        </w:rPr>
      </w:pPr>
    </w:p>
    <w:p w14:paraId="61FFD3F8" w14:textId="77777777" w:rsidR="00405809" w:rsidRPr="006C5A55" w:rsidRDefault="00405809" w:rsidP="00405809">
      <w:pPr>
        <w:jc w:val="center"/>
        <w:rPr>
          <w:szCs w:val="22"/>
        </w:rPr>
      </w:pPr>
    </w:p>
    <w:p w14:paraId="2E73B247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>________________________________________________</w:t>
      </w:r>
    </w:p>
    <w:p w14:paraId="1E1DBED0" w14:textId="0A8593AC" w:rsidR="00405809" w:rsidRPr="00405809" w:rsidRDefault="00405809" w:rsidP="00405809">
      <w:pPr>
        <w:jc w:val="center"/>
        <w:rPr>
          <w:i/>
          <w:szCs w:val="22"/>
        </w:rPr>
      </w:pPr>
      <w:r>
        <w:rPr>
          <w:i/>
          <w:szCs w:val="22"/>
        </w:rPr>
        <w:t>P</w:t>
      </w:r>
      <w:r w:rsidRPr="006C5A55">
        <w:rPr>
          <w:i/>
          <w:szCs w:val="22"/>
        </w:rPr>
        <w:t>odpis osoby oprávněné jednat za Dodavatele</w:t>
      </w:r>
    </w:p>
    <w:p w14:paraId="762DFE23" w14:textId="294FE481" w:rsidR="00405809" w:rsidRPr="006C5A55" w:rsidRDefault="00405809" w:rsidP="00405809">
      <w:pPr>
        <w:jc w:val="center"/>
        <w:rPr>
          <w:b/>
          <w:smallCaps/>
          <w:sz w:val="28"/>
          <w:szCs w:val="28"/>
        </w:rPr>
      </w:pPr>
      <w:r w:rsidRPr="006C5A55">
        <w:rPr>
          <w:b/>
          <w:smallCaps/>
          <w:color w:val="FF0000"/>
          <w:sz w:val="28"/>
          <w:szCs w:val="28"/>
        </w:rPr>
        <w:br w:type="page"/>
      </w:r>
      <w:r w:rsidRPr="006C5A55">
        <w:rPr>
          <w:b/>
          <w:smallCaps/>
          <w:sz w:val="28"/>
          <w:szCs w:val="28"/>
        </w:rPr>
        <w:lastRenderedPageBreak/>
        <w:t>Čestné prohlášení</w:t>
      </w:r>
      <w:r w:rsidR="001150D2">
        <w:rPr>
          <w:b/>
          <w:smallCaps/>
          <w:sz w:val="28"/>
          <w:szCs w:val="28"/>
        </w:rPr>
        <w:t xml:space="preserve">: </w:t>
      </w:r>
      <w:r w:rsidR="001150D2">
        <w:rPr>
          <w:b/>
          <w:smallCaps/>
          <w:spacing w:val="-4"/>
          <w:sz w:val="28"/>
          <w:szCs w:val="28"/>
        </w:rPr>
        <w:t>seznam poddodavatelů</w:t>
      </w:r>
      <w:r w:rsidR="001150D2" w:rsidRPr="007A1FB4">
        <w:rPr>
          <w:b/>
          <w:smallCaps/>
          <w:spacing w:val="-4"/>
          <w:sz w:val="28"/>
          <w:szCs w:val="28"/>
        </w:rPr>
        <w:t xml:space="preserve"> </w:t>
      </w:r>
      <w:r w:rsidRPr="006C5A55">
        <w:rPr>
          <w:b/>
          <w:smallCaps/>
          <w:sz w:val="28"/>
          <w:szCs w:val="28"/>
        </w:rPr>
        <w:t xml:space="preserve">– </w:t>
      </w:r>
      <w:r w:rsidRPr="006C5A55">
        <w:rPr>
          <w:b/>
          <w:i/>
          <w:smallCaps/>
          <w:sz w:val="28"/>
          <w:szCs w:val="28"/>
        </w:rPr>
        <w:t>fyzické osoby</w:t>
      </w:r>
    </w:p>
    <w:p w14:paraId="5D7B76FB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>Já, níže podepsaný/á</w:t>
      </w:r>
    </w:p>
    <w:p w14:paraId="6490552C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b/>
          <w:szCs w:val="22"/>
          <w:highlight w:val="cyan"/>
        </w:rPr>
        <w:t>[obchodní firma/jméno a příjmení]</w:t>
      </w:r>
      <w:r w:rsidRPr="006C5A55">
        <w:rPr>
          <w:szCs w:val="22"/>
        </w:rPr>
        <w:t xml:space="preserve">, místo podnikání: </w:t>
      </w:r>
      <w:r w:rsidRPr="006C5A55">
        <w:rPr>
          <w:szCs w:val="22"/>
          <w:highlight w:val="cyan"/>
        </w:rPr>
        <w:t>[</w:t>
      </w:r>
      <w:r>
        <w:rPr>
          <w:szCs w:val="22"/>
          <w:highlight w:val="cyan"/>
        </w:rPr>
        <w:t>sídlo</w:t>
      </w:r>
      <w:r w:rsidRPr="006C5A55">
        <w:rPr>
          <w:szCs w:val="22"/>
          <w:highlight w:val="cyan"/>
        </w:rPr>
        <w:t>]</w:t>
      </w:r>
      <w:r w:rsidRPr="006C5A55">
        <w:rPr>
          <w:szCs w:val="22"/>
        </w:rPr>
        <w:t>, IČO: </w:t>
      </w:r>
      <w:r w:rsidRPr="006C5A55">
        <w:rPr>
          <w:szCs w:val="22"/>
          <w:highlight w:val="cyan"/>
        </w:rPr>
        <w:t>[IČO]</w:t>
      </w:r>
    </w:p>
    <w:p w14:paraId="10205899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>(dále jen „</w:t>
      </w:r>
      <w:r w:rsidRPr="006C5A55">
        <w:rPr>
          <w:b/>
          <w:szCs w:val="22"/>
        </w:rPr>
        <w:t>Dodavatel</w:t>
      </w:r>
      <w:r w:rsidRPr="006C5A55">
        <w:rPr>
          <w:szCs w:val="22"/>
        </w:rPr>
        <w:t>“),</w:t>
      </w:r>
    </w:p>
    <w:p w14:paraId="43F3905E" w14:textId="77777777" w:rsidR="00405809" w:rsidRPr="006C5A55" w:rsidRDefault="00405809" w:rsidP="00405809">
      <w:pPr>
        <w:rPr>
          <w:szCs w:val="22"/>
        </w:rPr>
      </w:pPr>
      <w:r w:rsidRPr="006C5A55">
        <w:rPr>
          <w:szCs w:val="22"/>
        </w:rPr>
        <w:t xml:space="preserve">tímto pro účely nabídky v zadávacím řízení na </w:t>
      </w:r>
      <w:r w:rsidRPr="007D3B16">
        <w:rPr>
          <w:szCs w:val="22"/>
        </w:rPr>
        <w:t xml:space="preserve">zakázky „Rámcová dohoda na dodávku až </w:t>
      </w:r>
      <w:r>
        <w:rPr>
          <w:szCs w:val="22"/>
        </w:rPr>
        <w:t>8</w:t>
      </w:r>
      <w:r w:rsidRPr="007D3B16">
        <w:rPr>
          <w:szCs w:val="22"/>
        </w:rPr>
        <w:t xml:space="preserve"> ks parciálních trolejbusů“</w:t>
      </w:r>
    </w:p>
    <w:p w14:paraId="71F6351F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b/>
          <w:szCs w:val="22"/>
        </w:rPr>
        <w:t>prohlašuji</w:t>
      </w:r>
      <w:r w:rsidRPr="006C5A55">
        <w:rPr>
          <w:szCs w:val="22"/>
        </w:rPr>
        <w:t>,</w:t>
      </w:r>
    </w:p>
    <w:p w14:paraId="46B1F094" w14:textId="128EB840" w:rsidR="00405809" w:rsidRDefault="00405809" w:rsidP="00405809">
      <w:pPr>
        <w:rPr>
          <w:szCs w:val="22"/>
        </w:rPr>
      </w:pPr>
      <w:r>
        <w:rPr>
          <w:szCs w:val="22"/>
        </w:rPr>
        <w:t>a v </w:t>
      </w:r>
      <w:r w:rsidRPr="00405809">
        <w:rPr>
          <w:szCs w:val="22"/>
        </w:rPr>
        <w:t xml:space="preserve">souladu s požadavkem zadavatele na uvedení systému poddodavatelů předkládám následující seznam poddodavatelů, kteří jsou </w:t>
      </w:r>
      <w:r>
        <w:rPr>
          <w:szCs w:val="22"/>
        </w:rPr>
        <w:t>mi</w:t>
      </w:r>
      <w:r w:rsidRPr="00405809">
        <w:rPr>
          <w:szCs w:val="22"/>
        </w:rPr>
        <w:t xml:space="preserve"> známi, a zároveň uvádím část veřejné zakázky, kterou budou jednotliví poddodavatelé plnit</w:t>
      </w:r>
      <w:r>
        <w:rPr>
          <w:szCs w:val="22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5"/>
        <w:gridCol w:w="2295"/>
        <w:gridCol w:w="2295"/>
        <w:gridCol w:w="2295"/>
      </w:tblGrid>
      <w:tr w:rsidR="00405809" w:rsidRPr="00405809" w14:paraId="7479E3C3" w14:textId="77777777" w:rsidTr="00321CE3">
        <w:tc>
          <w:tcPr>
            <w:tcW w:w="2295" w:type="dxa"/>
            <w:vAlign w:val="center"/>
            <w:hideMark/>
          </w:tcPr>
          <w:p w14:paraId="49990A6D" w14:textId="77777777" w:rsidR="00405809" w:rsidRPr="00405809" w:rsidRDefault="00405809" w:rsidP="00321CE3">
            <w:pPr>
              <w:spacing w:before="120" w:after="120"/>
              <w:rPr>
                <w:b/>
                <w:sz w:val="20"/>
              </w:rPr>
            </w:pPr>
            <w:r w:rsidRPr="00405809">
              <w:rPr>
                <w:b/>
                <w:sz w:val="20"/>
              </w:rPr>
              <w:t>Název poddodavatele</w:t>
            </w:r>
          </w:p>
        </w:tc>
        <w:tc>
          <w:tcPr>
            <w:tcW w:w="2295" w:type="dxa"/>
            <w:vAlign w:val="center"/>
            <w:hideMark/>
          </w:tcPr>
          <w:p w14:paraId="0F31C5FA" w14:textId="77777777" w:rsidR="00405809" w:rsidRPr="00405809" w:rsidRDefault="00405809" w:rsidP="00321CE3">
            <w:pPr>
              <w:spacing w:before="120" w:after="120"/>
              <w:rPr>
                <w:b/>
                <w:sz w:val="20"/>
              </w:rPr>
            </w:pPr>
            <w:r w:rsidRPr="00405809">
              <w:rPr>
                <w:b/>
                <w:sz w:val="20"/>
              </w:rPr>
              <w:t>Sídlo poddodavatele</w:t>
            </w:r>
          </w:p>
        </w:tc>
        <w:tc>
          <w:tcPr>
            <w:tcW w:w="2295" w:type="dxa"/>
            <w:vAlign w:val="center"/>
            <w:hideMark/>
          </w:tcPr>
          <w:p w14:paraId="0384BB26" w14:textId="77777777" w:rsidR="00405809" w:rsidRPr="00405809" w:rsidRDefault="00405809" w:rsidP="00321CE3">
            <w:pPr>
              <w:spacing w:before="120" w:after="120"/>
              <w:rPr>
                <w:b/>
                <w:sz w:val="20"/>
              </w:rPr>
            </w:pPr>
            <w:r w:rsidRPr="00405809">
              <w:rPr>
                <w:b/>
                <w:sz w:val="20"/>
              </w:rPr>
              <w:t>IČO poddodavatele</w:t>
            </w:r>
          </w:p>
        </w:tc>
        <w:tc>
          <w:tcPr>
            <w:tcW w:w="2295" w:type="dxa"/>
            <w:vAlign w:val="center"/>
            <w:hideMark/>
          </w:tcPr>
          <w:p w14:paraId="160C648B" w14:textId="77777777" w:rsidR="00405809" w:rsidRPr="00405809" w:rsidRDefault="00405809" w:rsidP="00321CE3">
            <w:pPr>
              <w:spacing w:before="120" w:after="120"/>
              <w:rPr>
                <w:b/>
                <w:sz w:val="20"/>
              </w:rPr>
            </w:pPr>
            <w:r w:rsidRPr="00405809">
              <w:rPr>
                <w:b/>
                <w:sz w:val="20"/>
              </w:rPr>
              <w:t>Část veřejné zakázky, která bude plněna poddodavatelem</w:t>
            </w:r>
          </w:p>
        </w:tc>
      </w:tr>
      <w:tr w:rsidR="00405809" w:rsidRPr="00405809" w14:paraId="5F8B6185" w14:textId="77777777" w:rsidTr="00321CE3">
        <w:tc>
          <w:tcPr>
            <w:tcW w:w="2295" w:type="dxa"/>
          </w:tcPr>
          <w:p w14:paraId="0323A3AF" w14:textId="77777777" w:rsidR="00405809" w:rsidRPr="00405809" w:rsidRDefault="00405809" w:rsidP="00321CE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094B1D29" w14:textId="77777777" w:rsidR="00405809" w:rsidRPr="00405809" w:rsidRDefault="00405809" w:rsidP="00321CE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21AA644C" w14:textId="77777777" w:rsidR="00405809" w:rsidRPr="00405809" w:rsidRDefault="00405809" w:rsidP="00321CE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20D67D23" w14:textId="77777777" w:rsidR="00405809" w:rsidRPr="00405809" w:rsidRDefault="00405809" w:rsidP="00321CE3">
            <w:pPr>
              <w:spacing w:before="120" w:after="120"/>
              <w:rPr>
                <w:b/>
                <w:sz w:val="20"/>
              </w:rPr>
            </w:pPr>
          </w:p>
        </w:tc>
      </w:tr>
      <w:tr w:rsidR="00405809" w:rsidRPr="00405809" w14:paraId="3DC5D72D" w14:textId="77777777" w:rsidTr="00321CE3">
        <w:tc>
          <w:tcPr>
            <w:tcW w:w="2295" w:type="dxa"/>
          </w:tcPr>
          <w:p w14:paraId="01291D8C" w14:textId="77777777" w:rsidR="00405809" w:rsidRPr="00405809" w:rsidRDefault="00405809" w:rsidP="00321CE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215F4726" w14:textId="77777777" w:rsidR="00405809" w:rsidRPr="00405809" w:rsidRDefault="00405809" w:rsidP="00321CE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5F3934A0" w14:textId="77777777" w:rsidR="00405809" w:rsidRPr="00405809" w:rsidRDefault="00405809" w:rsidP="00321CE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30A4CFD4" w14:textId="77777777" w:rsidR="00405809" w:rsidRPr="00405809" w:rsidRDefault="00405809" w:rsidP="00321CE3">
            <w:pPr>
              <w:spacing w:before="120" w:after="120"/>
              <w:rPr>
                <w:b/>
                <w:sz w:val="20"/>
              </w:rPr>
            </w:pPr>
          </w:p>
        </w:tc>
      </w:tr>
      <w:tr w:rsidR="00405809" w:rsidRPr="00405809" w14:paraId="25D29F1C" w14:textId="77777777" w:rsidTr="00321CE3">
        <w:tc>
          <w:tcPr>
            <w:tcW w:w="2295" w:type="dxa"/>
          </w:tcPr>
          <w:p w14:paraId="69DCA70C" w14:textId="77777777" w:rsidR="00405809" w:rsidRPr="00405809" w:rsidRDefault="00405809" w:rsidP="00321CE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51015F0F" w14:textId="77777777" w:rsidR="00405809" w:rsidRPr="00405809" w:rsidRDefault="00405809" w:rsidP="00321CE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3CA8AB46" w14:textId="77777777" w:rsidR="00405809" w:rsidRPr="00405809" w:rsidRDefault="00405809" w:rsidP="00321CE3">
            <w:pPr>
              <w:spacing w:before="120" w:after="120"/>
              <w:rPr>
                <w:b/>
                <w:sz w:val="20"/>
              </w:rPr>
            </w:pPr>
          </w:p>
        </w:tc>
        <w:tc>
          <w:tcPr>
            <w:tcW w:w="2295" w:type="dxa"/>
          </w:tcPr>
          <w:p w14:paraId="2DBF7AB1" w14:textId="77777777" w:rsidR="00405809" w:rsidRPr="00405809" w:rsidRDefault="00405809" w:rsidP="00321CE3">
            <w:pPr>
              <w:spacing w:before="120" w:after="120"/>
              <w:rPr>
                <w:b/>
                <w:sz w:val="20"/>
              </w:rPr>
            </w:pPr>
          </w:p>
        </w:tc>
      </w:tr>
    </w:tbl>
    <w:p w14:paraId="7AF5B64A" w14:textId="77777777" w:rsidR="00405809" w:rsidRPr="006C5A55" w:rsidRDefault="00405809" w:rsidP="00405809">
      <w:pPr>
        <w:rPr>
          <w:szCs w:val="22"/>
        </w:rPr>
      </w:pPr>
    </w:p>
    <w:p w14:paraId="71A968FE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 xml:space="preserve">V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Pr="006C5A55">
        <w:rPr>
          <w:szCs w:val="22"/>
          <w:highlight w:val="cyan"/>
        </w:rPr>
        <w:t>[●]</w:t>
      </w:r>
    </w:p>
    <w:p w14:paraId="0B2DD8EE" w14:textId="77777777" w:rsidR="00405809" w:rsidRPr="006C5A55" w:rsidRDefault="00405809" w:rsidP="00405809">
      <w:pPr>
        <w:jc w:val="center"/>
        <w:rPr>
          <w:szCs w:val="22"/>
        </w:rPr>
      </w:pPr>
    </w:p>
    <w:p w14:paraId="78E7D14A" w14:textId="77777777" w:rsidR="00405809" w:rsidRPr="006C5A55" w:rsidRDefault="00405809" w:rsidP="00405809">
      <w:pPr>
        <w:jc w:val="center"/>
        <w:rPr>
          <w:szCs w:val="22"/>
        </w:rPr>
      </w:pPr>
    </w:p>
    <w:p w14:paraId="7054F1E0" w14:textId="77777777" w:rsidR="00405809" w:rsidRPr="006C5A55" w:rsidRDefault="00405809" w:rsidP="00405809">
      <w:pPr>
        <w:jc w:val="center"/>
        <w:rPr>
          <w:szCs w:val="22"/>
        </w:rPr>
      </w:pPr>
      <w:r w:rsidRPr="006C5A55">
        <w:rPr>
          <w:szCs w:val="22"/>
        </w:rPr>
        <w:t>________________________________________________</w:t>
      </w:r>
    </w:p>
    <w:p w14:paraId="1A2C7CCB" w14:textId="6891FC1E" w:rsidR="00405809" w:rsidRPr="0002453A" w:rsidRDefault="00405809" w:rsidP="0002453A">
      <w:pPr>
        <w:jc w:val="center"/>
        <w:rPr>
          <w:i/>
          <w:szCs w:val="22"/>
        </w:rPr>
      </w:pPr>
      <w:r>
        <w:rPr>
          <w:i/>
          <w:szCs w:val="22"/>
        </w:rPr>
        <w:t>P</w:t>
      </w:r>
      <w:r w:rsidRPr="006C5A55">
        <w:rPr>
          <w:i/>
          <w:szCs w:val="22"/>
        </w:rPr>
        <w:t>odpis Dodavatele</w:t>
      </w:r>
    </w:p>
    <w:sectPr w:rsidR="00405809" w:rsidRPr="0002453A" w:rsidSect="00AD59D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62413" w14:textId="77777777" w:rsidR="0079761D" w:rsidRDefault="0079761D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1ACA1671" w14:textId="77777777" w:rsidR="0079761D" w:rsidRDefault="0079761D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FEDF" w14:textId="77777777" w:rsidR="004F51F9" w:rsidRDefault="004F51F9" w:rsidP="00CC576A">
    <w:pPr>
      <w:pStyle w:val="Zpat"/>
      <w:pBdr>
        <w:bottom w:val="single" w:sz="6" w:space="1" w:color="auto"/>
      </w:pBdr>
      <w:spacing w:after="0"/>
      <w:jc w:val="left"/>
      <w:rPr>
        <w:sz w:val="18"/>
        <w:szCs w:val="22"/>
      </w:rPr>
    </w:pPr>
  </w:p>
  <w:p w14:paraId="06B89D70" w14:textId="40C87D41" w:rsidR="004F51F9" w:rsidRPr="00581DE6" w:rsidRDefault="004F51F9" w:rsidP="00581DE6">
    <w:pPr>
      <w:pStyle w:val="Zpat"/>
      <w:spacing w:after="0"/>
      <w:jc w:val="left"/>
      <w:rPr>
        <w:sz w:val="18"/>
        <w:szCs w:val="22"/>
      </w:rPr>
    </w:pPr>
    <w:r w:rsidRPr="00581DE6">
      <w:rPr>
        <w:sz w:val="18"/>
        <w:szCs w:val="22"/>
      </w:rPr>
      <w:t xml:space="preserve">Zadávací řízení: „Rámcová dohoda na dodávku až </w:t>
    </w:r>
    <w:r w:rsidR="00E70FD6">
      <w:rPr>
        <w:sz w:val="18"/>
        <w:szCs w:val="22"/>
      </w:rPr>
      <w:t>8</w:t>
    </w:r>
    <w:r w:rsidRPr="00581DE6">
      <w:rPr>
        <w:sz w:val="18"/>
        <w:szCs w:val="22"/>
      </w:rPr>
      <w:t xml:space="preserve"> ks parciálních trolejbusů“ </w:t>
    </w:r>
  </w:p>
  <w:p w14:paraId="737C7ECB" w14:textId="5BD4E0B0" w:rsidR="004F51F9" w:rsidRPr="00CC576A" w:rsidRDefault="0002453A" w:rsidP="0002453A">
    <w:pPr>
      <w:pStyle w:val="Zpat"/>
      <w:tabs>
        <w:tab w:val="clear" w:pos="4536"/>
        <w:tab w:val="clear" w:pos="9072"/>
        <w:tab w:val="left" w:pos="2655"/>
      </w:tabs>
      <w:spacing w:after="0"/>
      <w:jc w:val="left"/>
      <w:rPr>
        <w:sz w:val="18"/>
        <w:szCs w:val="22"/>
      </w:rPr>
    </w:pPr>
    <w:r w:rsidRPr="0002453A">
      <w:rPr>
        <w:sz w:val="18"/>
        <w:szCs w:val="22"/>
      </w:rPr>
      <w:t>Vzor čestného prohlášení o seznamu poddodavatelů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66CBE" w14:textId="77777777" w:rsidR="0079761D" w:rsidRDefault="0079761D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14870978" w14:textId="77777777" w:rsidR="0079761D" w:rsidRDefault="0079761D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A6A9" w14:textId="77777777" w:rsidR="004F51F9" w:rsidRPr="00CB5C47" w:rsidRDefault="004F51F9" w:rsidP="00CC576A">
    <w:pPr>
      <w:pStyle w:val="Zhlav"/>
      <w:jc w:val="right"/>
      <w:rPr>
        <w:caps/>
        <w:szCs w:val="22"/>
        <w:lang w:val="cs-CZ"/>
      </w:rPr>
    </w:pPr>
    <w:r w:rsidRPr="00CB5C47">
      <w:rPr>
        <w:szCs w:val="22"/>
        <w:lang w:val="cs-CZ"/>
      </w:rPr>
      <w:t xml:space="preserve">Strana </w:t>
    </w:r>
    <w:r w:rsidRPr="00CB5C47">
      <w:rPr>
        <w:rStyle w:val="slostrnky"/>
        <w:lang w:val="cs-CZ"/>
      </w:rPr>
      <w:fldChar w:fldCharType="begin"/>
    </w:r>
    <w:r w:rsidRPr="00CB5C47">
      <w:rPr>
        <w:rStyle w:val="slostrnky"/>
        <w:lang w:val="cs-CZ"/>
      </w:rPr>
      <w:instrText xml:space="preserve"> PAGE </w:instrText>
    </w:r>
    <w:r w:rsidRPr="00CB5C47">
      <w:rPr>
        <w:rStyle w:val="slostrnky"/>
        <w:lang w:val="cs-CZ"/>
      </w:rPr>
      <w:fldChar w:fldCharType="separate"/>
    </w:r>
    <w:r w:rsidR="003F7F66">
      <w:rPr>
        <w:rStyle w:val="slostrnky"/>
        <w:noProof/>
        <w:lang w:val="cs-CZ"/>
      </w:rPr>
      <w:t>29</w:t>
    </w:r>
    <w:r w:rsidRPr="00CB5C47">
      <w:rPr>
        <w:rStyle w:val="slostrnky"/>
        <w:lang w:val="cs-CZ"/>
      </w:rPr>
      <w:fldChar w:fldCharType="end"/>
    </w:r>
    <w:r w:rsidRPr="00CB5C47">
      <w:rPr>
        <w:rStyle w:val="slostrnky"/>
        <w:lang w:val="cs-CZ"/>
      </w:rPr>
      <w:t xml:space="preserve"> z </w:t>
    </w:r>
    <w:r w:rsidRPr="00CB5C47">
      <w:rPr>
        <w:rStyle w:val="slostrnky"/>
        <w:lang w:val="cs-CZ"/>
      </w:rPr>
      <w:fldChar w:fldCharType="begin"/>
    </w:r>
    <w:r w:rsidRPr="00CB5C47">
      <w:rPr>
        <w:rStyle w:val="slostrnky"/>
        <w:lang w:val="cs-CZ"/>
      </w:rPr>
      <w:instrText xml:space="preserve"> NUMPAGES </w:instrText>
    </w:r>
    <w:r w:rsidRPr="00CB5C47">
      <w:rPr>
        <w:rStyle w:val="slostrnky"/>
        <w:lang w:val="cs-CZ"/>
      </w:rPr>
      <w:fldChar w:fldCharType="separate"/>
    </w:r>
    <w:r w:rsidR="003F7F66">
      <w:rPr>
        <w:rStyle w:val="slostrnky"/>
        <w:noProof/>
        <w:lang w:val="cs-CZ"/>
      </w:rPr>
      <w:t>34</w:t>
    </w:r>
    <w:r w:rsidRPr="00CB5C47">
      <w:rPr>
        <w:rStyle w:val="slostrnky"/>
        <w:lang w:val="cs-CZ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BA96BA90"/>
    <w:name w:val="zzmpLOLglMain||01 LOLglMain|2|3|1|1|0|9||1|0|1||1|0|0||1|0|0||1|0|0||1|0|0||1|0|0||mpNA||mpNA||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1">
      <w:start w:val="1"/>
      <w:numFmt w:val="decimal"/>
      <w:pStyle w:val="Textkomente"/>
      <w:lvlText w:val="%1.%2"/>
      <w:lvlJc w:val="left"/>
      <w:pPr>
        <w:tabs>
          <w:tab w:val="num" w:pos="720"/>
        </w:tabs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6">
      <w:start w:val="24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</w:abstractNum>
  <w:abstractNum w:abstractNumId="1" w15:restartNumberingAfterBreak="0">
    <w:nsid w:val="07685308"/>
    <w:multiLevelType w:val="hybridMultilevel"/>
    <w:tmpl w:val="29FC2CD6"/>
    <w:lvl w:ilvl="0" w:tplc="83E0C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65495"/>
    <w:multiLevelType w:val="multilevel"/>
    <w:tmpl w:val="384ACC1E"/>
    <w:lvl w:ilvl="0">
      <w:start w:val="1"/>
      <w:numFmt w:val="decimal"/>
      <w:pStyle w:val="Nadpis1"/>
      <w:lvlText w:val="%1."/>
      <w:lvlJc w:val="left"/>
      <w:pPr>
        <w:tabs>
          <w:tab w:val="num" w:pos="4253"/>
        </w:tabs>
        <w:ind w:left="4253" w:hanging="567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pacing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552"/>
        </w:tabs>
        <w:ind w:left="2552" w:hanging="56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pacing w:val="0"/>
        <w:sz w:val="22"/>
        <w:szCs w:val="22"/>
        <w:u w:val="none"/>
        <w:vertAlign w:val="baseline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i w:val="0"/>
        <w:caps w:val="0"/>
        <w:strike w:val="0"/>
        <w:dstrike w:val="0"/>
        <w:vanish w:val="0"/>
        <w:spacing w:val="0"/>
        <w:sz w:val="22"/>
        <w:szCs w:val="22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46"/>
        </w:tabs>
        <w:ind w:left="1418" w:hanging="851"/>
      </w:pPr>
      <w:rPr>
        <w:rFonts w:cs="Times New Roman" w:hint="default"/>
        <w:spacing w:val="0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  <w:spacing w:val="0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cs="Times New Roman" w:hint="default"/>
        <w:spacing w:val="0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  <w:spacing w:val="0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cs="Times New Roman" w:hint="default"/>
        <w:spacing w:val="0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  <w:spacing w:val="0"/>
      </w:rPr>
    </w:lvl>
  </w:abstractNum>
  <w:abstractNum w:abstractNumId="3" w15:restartNumberingAfterBreak="0">
    <w:nsid w:val="147B609D"/>
    <w:multiLevelType w:val="hybridMultilevel"/>
    <w:tmpl w:val="82B4A4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B6965"/>
    <w:multiLevelType w:val="hybridMultilevel"/>
    <w:tmpl w:val="11D8E4CA"/>
    <w:lvl w:ilvl="0" w:tplc="568A5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A7CD6"/>
    <w:multiLevelType w:val="hybridMultilevel"/>
    <w:tmpl w:val="29FC2CD6"/>
    <w:lvl w:ilvl="0" w:tplc="83E0C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70205"/>
    <w:multiLevelType w:val="hybridMultilevel"/>
    <w:tmpl w:val="4232E7DC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C1D17"/>
    <w:multiLevelType w:val="hybridMultilevel"/>
    <w:tmpl w:val="B9521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F2690"/>
    <w:multiLevelType w:val="hybridMultilevel"/>
    <w:tmpl w:val="2448384C"/>
    <w:lvl w:ilvl="0" w:tplc="56D0D5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30216"/>
    <w:multiLevelType w:val="hybridMultilevel"/>
    <w:tmpl w:val="658C4CC2"/>
    <w:lvl w:ilvl="0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194C">
      <w:start w:val="1"/>
      <w:numFmt w:val="bullet"/>
      <w:lvlText w:val=""/>
      <w:lvlJc w:val="left"/>
      <w:pPr>
        <w:tabs>
          <w:tab w:val="num" w:pos="1003"/>
        </w:tabs>
        <w:ind w:left="1003" w:firstLine="797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12AA6"/>
    <w:multiLevelType w:val="hybridMultilevel"/>
    <w:tmpl w:val="132CF046"/>
    <w:lvl w:ilvl="0" w:tplc="6046E5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B84794"/>
    <w:multiLevelType w:val="hybridMultilevel"/>
    <w:tmpl w:val="4C90ACA0"/>
    <w:lvl w:ilvl="0" w:tplc="28664A14">
      <w:start w:val="1"/>
      <w:numFmt w:val="decimal"/>
      <w:lvlText w:val="Příloha č. %1 - "/>
      <w:lvlJc w:val="left"/>
      <w:pPr>
        <w:ind w:left="720" w:hanging="360"/>
      </w:pPr>
      <w:rPr>
        <w:rFonts w:cs="Times New Roman" w:hint="default"/>
        <w:spacing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476EF"/>
    <w:multiLevelType w:val="hybridMultilevel"/>
    <w:tmpl w:val="4CB8AEB4"/>
    <w:lvl w:ilvl="0" w:tplc="05CE273C">
      <w:start w:val="1"/>
      <w:numFmt w:val="decimal"/>
      <w:pStyle w:val="Zkladntextslovan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79E025E4">
      <w:start w:val="1"/>
      <w:numFmt w:val="bullet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A95578"/>
    <w:multiLevelType w:val="hybridMultilevel"/>
    <w:tmpl w:val="3E92BC50"/>
    <w:lvl w:ilvl="0" w:tplc="350A0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D06CF9"/>
    <w:multiLevelType w:val="hybridMultilevel"/>
    <w:tmpl w:val="D4B229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A3EDA"/>
    <w:multiLevelType w:val="hybridMultilevel"/>
    <w:tmpl w:val="69763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A1A46"/>
    <w:multiLevelType w:val="multilevel"/>
    <w:tmpl w:val="8BB406A8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3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7" w15:restartNumberingAfterBreak="0">
    <w:nsid w:val="59740975"/>
    <w:multiLevelType w:val="hybridMultilevel"/>
    <w:tmpl w:val="4EAED2C2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4A54B5C"/>
    <w:multiLevelType w:val="hybridMultilevel"/>
    <w:tmpl w:val="790889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562E06"/>
    <w:multiLevelType w:val="hybridMultilevel"/>
    <w:tmpl w:val="B96023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A68E4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C1117"/>
    <w:multiLevelType w:val="hybridMultilevel"/>
    <w:tmpl w:val="F110B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997324"/>
    <w:multiLevelType w:val="hybridMultilevel"/>
    <w:tmpl w:val="454007F8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01419914">
    <w:abstractNumId w:val="0"/>
  </w:num>
  <w:num w:numId="2" w16cid:durableId="1819765641">
    <w:abstractNumId w:val="12"/>
  </w:num>
  <w:num w:numId="3" w16cid:durableId="36584167">
    <w:abstractNumId w:val="2"/>
  </w:num>
  <w:num w:numId="4" w16cid:durableId="45028181">
    <w:abstractNumId w:val="11"/>
  </w:num>
  <w:num w:numId="5" w16cid:durableId="1776631749">
    <w:abstractNumId w:val="16"/>
  </w:num>
  <w:num w:numId="6" w16cid:durableId="760684484">
    <w:abstractNumId w:val="9"/>
  </w:num>
  <w:num w:numId="7" w16cid:durableId="540285424">
    <w:abstractNumId w:val="19"/>
  </w:num>
  <w:num w:numId="8" w16cid:durableId="276451803">
    <w:abstractNumId w:val="17"/>
  </w:num>
  <w:num w:numId="9" w16cid:durableId="83186064">
    <w:abstractNumId w:val="21"/>
  </w:num>
  <w:num w:numId="10" w16cid:durableId="823592117">
    <w:abstractNumId w:val="10"/>
  </w:num>
  <w:num w:numId="11" w16cid:durableId="1923248101">
    <w:abstractNumId w:val="15"/>
  </w:num>
  <w:num w:numId="12" w16cid:durableId="1399982639">
    <w:abstractNumId w:val="1"/>
  </w:num>
  <w:num w:numId="13" w16cid:durableId="1856923178">
    <w:abstractNumId w:val="8"/>
  </w:num>
  <w:num w:numId="14" w16cid:durableId="473060693">
    <w:abstractNumId w:val="5"/>
  </w:num>
  <w:num w:numId="15" w16cid:durableId="1174957755">
    <w:abstractNumId w:val="14"/>
  </w:num>
  <w:num w:numId="16" w16cid:durableId="1914196524">
    <w:abstractNumId w:val="13"/>
  </w:num>
  <w:num w:numId="17" w16cid:durableId="1391657808">
    <w:abstractNumId w:val="7"/>
  </w:num>
  <w:num w:numId="18" w16cid:durableId="804661837">
    <w:abstractNumId w:val="6"/>
  </w:num>
  <w:num w:numId="19" w16cid:durableId="2027519404">
    <w:abstractNumId w:val="3"/>
  </w:num>
  <w:num w:numId="20" w16cid:durableId="1126772729">
    <w:abstractNumId w:val="20"/>
  </w:num>
  <w:num w:numId="21" w16cid:durableId="1186138017">
    <w:abstractNumId w:val="18"/>
  </w:num>
  <w:num w:numId="22" w16cid:durableId="1622955411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66D"/>
    <w:rsid w:val="00000C22"/>
    <w:rsid w:val="00001C5E"/>
    <w:rsid w:val="0000268B"/>
    <w:rsid w:val="00003CB9"/>
    <w:rsid w:val="0000403A"/>
    <w:rsid w:val="00004AD3"/>
    <w:rsid w:val="000057CF"/>
    <w:rsid w:val="00005C22"/>
    <w:rsid w:val="000107BE"/>
    <w:rsid w:val="00011C35"/>
    <w:rsid w:val="00012A35"/>
    <w:rsid w:val="000155EF"/>
    <w:rsid w:val="00016B12"/>
    <w:rsid w:val="00016B29"/>
    <w:rsid w:val="0001723C"/>
    <w:rsid w:val="00017ADF"/>
    <w:rsid w:val="00017BAD"/>
    <w:rsid w:val="00021A08"/>
    <w:rsid w:val="0002205D"/>
    <w:rsid w:val="00022D89"/>
    <w:rsid w:val="0002420D"/>
    <w:rsid w:val="0002453A"/>
    <w:rsid w:val="000262DD"/>
    <w:rsid w:val="0002633A"/>
    <w:rsid w:val="00031185"/>
    <w:rsid w:val="000314C6"/>
    <w:rsid w:val="00031E4C"/>
    <w:rsid w:val="000336BF"/>
    <w:rsid w:val="000341AB"/>
    <w:rsid w:val="00040CC8"/>
    <w:rsid w:val="00041501"/>
    <w:rsid w:val="00042D51"/>
    <w:rsid w:val="00043C2C"/>
    <w:rsid w:val="00043D16"/>
    <w:rsid w:val="00046ABC"/>
    <w:rsid w:val="0004752E"/>
    <w:rsid w:val="00047664"/>
    <w:rsid w:val="0005064A"/>
    <w:rsid w:val="0005119B"/>
    <w:rsid w:val="00051B46"/>
    <w:rsid w:val="00055CA7"/>
    <w:rsid w:val="000566BD"/>
    <w:rsid w:val="00056BF1"/>
    <w:rsid w:val="00056CF6"/>
    <w:rsid w:val="00062947"/>
    <w:rsid w:val="000643EA"/>
    <w:rsid w:val="00064614"/>
    <w:rsid w:val="00064DF4"/>
    <w:rsid w:val="000651F5"/>
    <w:rsid w:val="00070135"/>
    <w:rsid w:val="00071171"/>
    <w:rsid w:val="00072005"/>
    <w:rsid w:val="000731E2"/>
    <w:rsid w:val="000749B2"/>
    <w:rsid w:val="00074C1A"/>
    <w:rsid w:val="0007607C"/>
    <w:rsid w:val="00076936"/>
    <w:rsid w:val="00076F78"/>
    <w:rsid w:val="00077A21"/>
    <w:rsid w:val="00077E7E"/>
    <w:rsid w:val="00080189"/>
    <w:rsid w:val="00083A35"/>
    <w:rsid w:val="000859DD"/>
    <w:rsid w:val="00085CD1"/>
    <w:rsid w:val="00086748"/>
    <w:rsid w:val="00091614"/>
    <w:rsid w:val="00093FCC"/>
    <w:rsid w:val="00094F20"/>
    <w:rsid w:val="00096AC9"/>
    <w:rsid w:val="00097030"/>
    <w:rsid w:val="000A0552"/>
    <w:rsid w:val="000A1112"/>
    <w:rsid w:val="000A42BC"/>
    <w:rsid w:val="000A5179"/>
    <w:rsid w:val="000A64C1"/>
    <w:rsid w:val="000B055E"/>
    <w:rsid w:val="000B16D5"/>
    <w:rsid w:val="000B20F2"/>
    <w:rsid w:val="000B2EE3"/>
    <w:rsid w:val="000B68D8"/>
    <w:rsid w:val="000B7309"/>
    <w:rsid w:val="000B7632"/>
    <w:rsid w:val="000C202A"/>
    <w:rsid w:val="000C36AD"/>
    <w:rsid w:val="000C3AD3"/>
    <w:rsid w:val="000C525B"/>
    <w:rsid w:val="000C5C40"/>
    <w:rsid w:val="000C6C2B"/>
    <w:rsid w:val="000C6EB0"/>
    <w:rsid w:val="000C7C89"/>
    <w:rsid w:val="000D43ED"/>
    <w:rsid w:val="000D4479"/>
    <w:rsid w:val="000D478B"/>
    <w:rsid w:val="000D7636"/>
    <w:rsid w:val="000D79DF"/>
    <w:rsid w:val="000E1D35"/>
    <w:rsid w:val="000E2656"/>
    <w:rsid w:val="000E6DAA"/>
    <w:rsid w:val="000E772A"/>
    <w:rsid w:val="000F2543"/>
    <w:rsid w:val="0010005B"/>
    <w:rsid w:val="00100A4D"/>
    <w:rsid w:val="00103527"/>
    <w:rsid w:val="00103E1A"/>
    <w:rsid w:val="001049A9"/>
    <w:rsid w:val="001053D4"/>
    <w:rsid w:val="00107615"/>
    <w:rsid w:val="00110806"/>
    <w:rsid w:val="00110BD7"/>
    <w:rsid w:val="001118AE"/>
    <w:rsid w:val="00111B4D"/>
    <w:rsid w:val="0011438D"/>
    <w:rsid w:val="00114964"/>
    <w:rsid w:val="00114C84"/>
    <w:rsid w:val="001150D2"/>
    <w:rsid w:val="0011510B"/>
    <w:rsid w:val="0011744E"/>
    <w:rsid w:val="001207D1"/>
    <w:rsid w:val="00122B7D"/>
    <w:rsid w:val="001232A6"/>
    <w:rsid w:val="00124638"/>
    <w:rsid w:val="00125F3F"/>
    <w:rsid w:val="00126F5E"/>
    <w:rsid w:val="00130550"/>
    <w:rsid w:val="00131944"/>
    <w:rsid w:val="0013231E"/>
    <w:rsid w:val="00133B07"/>
    <w:rsid w:val="00134191"/>
    <w:rsid w:val="00135096"/>
    <w:rsid w:val="0013627A"/>
    <w:rsid w:val="00137693"/>
    <w:rsid w:val="001402B4"/>
    <w:rsid w:val="0014098E"/>
    <w:rsid w:val="00140DBF"/>
    <w:rsid w:val="00140E2F"/>
    <w:rsid w:val="001422B0"/>
    <w:rsid w:val="00142783"/>
    <w:rsid w:val="001459C1"/>
    <w:rsid w:val="0014610F"/>
    <w:rsid w:val="00156027"/>
    <w:rsid w:val="001563C8"/>
    <w:rsid w:val="00156568"/>
    <w:rsid w:val="00160DDB"/>
    <w:rsid w:val="001634A1"/>
    <w:rsid w:val="00163957"/>
    <w:rsid w:val="00167080"/>
    <w:rsid w:val="00167176"/>
    <w:rsid w:val="00167563"/>
    <w:rsid w:val="00167D44"/>
    <w:rsid w:val="00172299"/>
    <w:rsid w:val="00172651"/>
    <w:rsid w:val="001740B9"/>
    <w:rsid w:val="001740E8"/>
    <w:rsid w:val="0017431A"/>
    <w:rsid w:val="001744E6"/>
    <w:rsid w:val="00174A35"/>
    <w:rsid w:val="00176141"/>
    <w:rsid w:val="001775C1"/>
    <w:rsid w:val="00177C76"/>
    <w:rsid w:val="00177D8B"/>
    <w:rsid w:val="00180C35"/>
    <w:rsid w:val="001838CA"/>
    <w:rsid w:val="00186716"/>
    <w:rsid w:val="00191BD7"/>
    <w:rsid w:val="00191DA9"/>
    <w:rsid w:val="001925BA"/>
    <w:rsid w:val="001941A8"/>
    <w:rsid w:val="00194E97"/>
    <w:rsid w:val="00195C0E"/>
    <w:rsid w:val="00196D1F"/>
    <w:rsid w:val="00196F37"/>
    <w:rsid w:val="00197782"/>
    <w:rsid w:val="001A1206"/>
    <w:rsid w:val="001A1475"/>
    <w:rsid w:val="001A2DB8"/>
    <w:rsid w:val="001A32C9"/>
    <w:rsid w:val="001A35A3"/>
    <w:rsid w:val="001A5C56"/>
    <w:rsid w:val="001A715C"/>
    <w:rsid w:val="001B0085"/>
    <w:rsid w:val="001B0BE2"/>
    <w:rsid w:val="001B1609"/>
    <w:rsid w:val="001B53CF"/>
    <w:rsid w:val="001B69D4"/>
    <w:rsid w:val="001B6A19"/>
    <w:rsid w:val="001C560E"/>
    <w:rsid w:val="001C6016"/>
    <w:rsid w:val="001C64D1"/>
    <w:rsid w:val="001D438A"/>
    <w:rsid w:val="001D4D46"/>
    <w:rsid w:val="001D514B"/>
    <w:rsid w:val="001D60DB"/>
    <w:rsid w:val="001D6407"/>
    <w:rsid w:val="001D69DA"/>
    <w:rsid w:val="001D6F05"/>
    <w:rsid w:val="001E128E"/>
    <w:rsid w:val="001E27E1"/>
    <w:rsid w:val="001E3723"/>
    <w:rsid w:val="001E597C"/>
    <w:rsid w:val="001E62EE"/>
    <w:rsid w:val="001E7E61"/>
    <w:rsid w:val="001F0090"/>
    <w:rsid w:val="001F0354"/>
    <w:rsid w:val="001F0870"/>
    <w:rsid w:val="001F090C"/>
    <w:rsid w:val="001F1DB8"/>
    <w:rsid w:val="001F2A6C"/>
    <w:rsid w:val="001F35FC"/>
    <w:rsid w:val="001F367D"/>
    <w:rsid w:val="001F392A"/>
    <w:rsid w:val="001F3F3F"/>
    <w:rsid w:val="001F54DE"/>
    <w:rsid w:val="001F68CF"/>
    <w:rsid w:val="001F6FF9"/>
    <w:rsid w:val="002009C7"/>
    <w:rsid w:val="00201A3A"/>
    <w:rsid w:val="00201C8A"/>
    <w:rsid w:val="002023F0"/>
    <w:rsid w:val="0020421B"/>
    <w:rsid w:val="00204E3A"/>
    <w:rsid w:val="00204E53"/>
    <w:rsid w:val="002050AE"/>
    <w:rsid w:val="00206DE8"/>
    <w:rsid w:val="00212FA2"/>
    <w:rsid w:val="00213397"/>
    <w:rsid w:val="00213D69"/>
    <w:rsid w:val="00213E85"/>
    <w:rsid w:val="00214661"/>
    <w:rsid w:val="00215016"/>
    <w:rsid w:val="002165A8"/>
    <w:rsid w:val="00216D2E"/>
    <w:rsid w:val="00220120"/>
    <w:rsid w:val="0022042B"/>
    <w:rsid w:val="002213A5"/>
    <w:rsid w:val="0022301B"/>
    <w:rsid w:val="00224453"/>
    <w:rsid w:val="002251D8"/>
    <w:rsid w:val="00226CD7"/>
    <w:rsid w:val="00230074"/>
    <w:rsid w:val="00235540"/>
    <w:rsid w:val="0023653C"/>
    <w:rsid w:val="00236890"/>
    <w:rsid w:val="002369A0"/>
    <w:rsid w:val="002369D5"/>
    <w:rsid w:val="002379C8"/>
    <w:rsid w:val="00237B66"/>
    <w:rsid w:val="00240D64"/>
    <w:rsid w:val="00241CB3"/>
    <w:rsid w:val="0024214A"/>
    <w:rsid w:val="00242A6D"/>
    <w:rsid w:val="002459C5"/>
    <w:rsid w:val="00247079"/>
    <w:rsid w:val="002503BD"/>
    <w:rsid w:val="00250BCF"/>
    <w:rsid w:val="002515F0"/>
    <w:rsid w:val="00251D05"/>
    <w:rsid w:val="0025492A"/>
    <w:rsid w:val="00255942"/>
    <w:rsid w:val="002614EF"/>
    <w:rsid w:val="002652F6"/>
    <w:rsid w:val="00266EED"/>
    <w:rsid w:val="00275246"/>
    <w:rsid w:val="00275F57"/>
    <w:rsid w:val="002803AC"/>
    <w:rsid w:val="002805AB"/>
    <w:rsid w:val="00283339"/>
    <w:rsid w:val="002833A4"/>
    <w:rsid w:val="00283744"/>
    <w:rsid w:val="00284C15"/>
    <w:rsid w:val="00285A75"/>
    <w:rsid w:val="00285E55"/>
    <w:rsid w:val="00286BC7"/>
    <w:rsid w:val="00290E4F"/>
    <w:rsid w:val="00292476"/>
    <w:rsid w:val="00293D04"/>
    <w:rsid w:val="002942A8"/>
    <w:rsid w:val="00295487"/>
    <w:rsid w:val="0029766D"/>
    <w:rsid w:val="00297E9F"/>
    <w:rsid w:val="002A1585"/>
    <w:rsid w:val="002A37AF"/>
    <w:rsid w:val="002A3B8B"/>
    <w:rsid w:val="002A4765"/>
    <w:rsid w:val="002A6132"/>
    <w:rsid w:val="002B0F36"/>
    <w:rsid w:val="002B30A8"/>
    <w:rsid w:val="002B4A24"/>
    <w:rsid w:val="002B4AEF"/>
    <w:rsid w:val="002B5376"/>
    <w:rsid w:val="002B6B42"/>
    <w:rsid w:val="002C286F"/>
    <w:rsid w:val="002C3390"/>
    <w:rsid w:val="002C3CAF"/>
    <w:rsid w:val="002C49B5"/>
    <w:rsid w:val="002C61F7"/>
    <w:rsid w:val="002C6EA6"/>
    <w:rsid w:val="002D0174"/>
    <w:rsid w:val="002D0EA3"/>
    <w:rsid w:val="002D1993"/>
    <w:rsid w:val="002E099F"/>
    <w:rsid w:val="002E1EE2"/>
    <w:rsid w:val="002E3BA7"/>
    <w:rsid w:val="002E58BB"/>
    <w:rsid w:val="002E6699"/>
    <w:rsid w:val="002E716B"/>
    <w:rsid w:val="002F1688"/>
    <w:rsid w:val="002F16A2"/>
    <w:rsid w:val="002F174D"/>
    <w:rsid w:val="002F1EC4"/>
    <w:rsid w:val="002F1F7F"/>
    <w:rsid w:val="002F21CD"/>
    <w:rsid w:val="002F30BF"/>
    <w:rsid w:val="002F3237"/>
    <w:rsid w:val="002F32AE"/>
    <w:rsid w:val="002F3D24"/>
    <w:rsid w:val="002F578B"/>
    <w:rsid w:val="002F6482"/>
    <w:rsid w:val="002F7058"/>
    <w:rsid w:val="00302048"/>
    <w:rsid w:val="0030409E"/>
    <w:rsid w:val="00304C50"/>
    <w:rsid w:val="00305512"/>
    <w:rsid w:val="003058AA"/>
    <w:rsid w:val="00305B73"/>
    <w:rsid w:val="00307F1C"/>
    <w:rsid w:val="0031112C"/>
    <w:rsid w:val="003113B7"/>
    <w:rsid w:val="00311765"/>
    <w:rsid w:val="00311C5F"/>
    <w:rsid w:val="0031254E"/>
    <w:rsid w:val="00313947"/>
    <w:rsid w:val="00314204"/>
    <w:rsid w:val="00315265"/>
    <w:rsid w:val="003214DE"/>
    <w:rsid w:val="00321B49"/>
    <w:rsid w:val="00321DE0"/>
    <w:rsid w:val="003232D7"/>
    <w:rsid w:val="00327E78"/>
    <w:rsid w:val="003338AB"/>
    <w:rsid w:val="00333C89"/>
    <w:rsid w:val="00334029"/>
    <w:rsid w:val="00334CD3"/>
    <w:rsid w:val="00334E88"/>
    <w:rsid w:val="00335897"/>
    <w:rsid w:val="0033633A"/>
    <w:rsid w:val="00337322"/>
    <w:rsid w:val="00341888"/>
    <w:rsid w:val="00341953"/>
    <w:rsid w:val="00342265"/>
    <w:rsid w:val="003442B6"/>
    <w:rsid w:val="00344372"/>
    <w:rsid w:val="00345605"/>
    <w:rsid w:val="00346051"/>
    <w:rsid w:val="00346094"/>
    <w:rsid w:val="003460AC"/>
    <w:rsid w:val="00346A23"/>
    <w:rsid w:val="003477DE"/>
    <w:rsid w:val="00351565"/>
    <w:rsid w:val="00351BB0"/>
    <w:rsid w:val="00353693"/>
    <w:rsid w:val="00354258"/>
    <w:rsid w:val="00355561"/>
    <w:rsid w:val="00355ED6"/>
    <w:rsid w:val="003564A9"/>
    <w:rsid w:val="00357D68"/>
    <w:rsid w:val="0036061C"/>
    <w:rsid w:val="00361CDF"/>
    <w:rsid w:val="0036212F"/>
    <w:rsid w:val="00362364"/>
    <w:rsid w:val="00363650"/>
    <w:rsid w:val="003636F0"/>
    <w:rsid w:val="00363A26"/>
    <w:rsid w:val="00363E48"/>
    <w:rsid w:val="00364543"/>
    <w:rsid w:val="00364B9E"/>
    <w:rsid w:val="0036504D"/>
    <w:rsid w:val="003661E3"/>
    <w:rsid w:val="0036671B"/>
    <w:rsid w:val="0036763A"/>
    <w:rsid w:val="003741F3"/>
    <w:rsid w:val="00374B6F"/>
    <w:rsid w:val="00376FF9"/>
    <w:rsid w:val="00380CC0"/>
    <w:rsid w:val="00381859"/>
    <w:rsid w:val="003820FC"/>
    <w:rsid w:val="00382B9F"/>
    <w:rsid w:val="00384167"/>
    <w:rsid w:val="00385763"/>
    <w:rsid w:val="00390057"/>
    <w:rsid w:val="00392633"/>
    <w:rsid w:val="00392753"/>
    <w:rsid w:val="00392AEE"/>
    <w:rsid w:val="00393152"/>
    <w:rsid w:val="00397486"/>
    <w:rsid w:val="003A110F"/>
    <w:rsid w:val="003A3A2F"/>
    <w:rsid w:val="003A3CC5"/>
    <w:rsid w:val="003A3D86"/>
    <w:rsid w:val="003A47E3"/>
    <w:rsid w:val="003A5760"/>
    <w:rsid w:val="003A5A11"/>
    <w:rsid w:val="003A6638"/>
    <w:rsid w:val="003A667C"/>
    <w:rsid w:val="003A7361"/>
    <w:rsid w:val="003A74B2"/>
    <w:rsid w:val="003A76B0"/>
    <w:rsid w:val="003B39A2"/>
    <w:rsid w:val="003B43A0"/>
    <w:rsid w:val="003B688A"/>
    <w:rsid w:val="003B6E87"/>
    <w:rsid w:val="003B7563"/>
    <w:rsid w:val="003C0041"/>
    <w:rsid w:val="003C3D3E"/>
    <w:rsid w:val="003C4519"/>
    <w:rsid w:val="003C615D"/>
    <w:rsid w:val="003C69F3"/>
    <w:rsid w:val="003C6DB1"/>
    <w:rsid w:val="003C6E97"/>
    <w:rsid w:val="003D11B6"/>
    <w:rsid w:val="003D270A"/>
    <w:rsid w:val="003D4AFA"/>
    <w:rsid w:val="003D4C92"/>
    <w:rsid w:val="003E03B8"/>
    <w:rsid w:val="003E15BD"/>
    <w:rsid w:val="003E2B66"/>
    <w:rsid w:val="003E2FB3"/>
    <w:rsid w:val="003E3FE5"/>
    <w:rsid w:val="003E45FD"/>
    <w:rsid w:val="003E5A36"/>
    <w:rsid w:val="003E5F94"/>
    <w:rsid w:val="003E62DB"/>
    <w:rsid w:val="003E6709"/>
    <w:rsid w:val="003E6A51"/>
    <w:rsid w:val="003F018B"/>
    <w:rsid w:val="003F032C"/>
    <w:rsid w:val="003F1599"/>
    <w:rsid w:val="003F2704"/>
    <w:rsid w:val="003F337B"/>
    <w:rsid w:val="003F6C02"/>
    <w:rsid w:val="003F7F66"/>
    <w:rsid w:val="00401F0B"/>
    <w:rsid w:val="00403EA2"/>
    <w:rsid w:val="004052F4"/>
    <w:rsid w:val="00405809"/>
    <w:rsid w:val="00407750"/>
    <w:rsid w:val="00411269"/>
    <w:rsid w:val="00412141"/>
    <w:rsid w:val="00412340"/>
    <w:rsid w:val="0041266B"/>
    <w:rsid w:val="004126A6"/>
    <w:rsid w:val="0041301A"/>
    <w:rsid w:val="00414440"/>
    <w:rsid w:val="00414744"/>
    <w:rsid w:val="004160EE"/>
    <w:rsid w:val="004175B1"/>
    <w:rsid w:val="004176F4"/>
    <w:rsid w:val="004205A4"/>
    <w:rsid w:val="00422ABA"/>
    <w:rsid w:val="00423788"/>
    <w:rsid w:val="00424C08"/>
    <w:rsid w:val="00424D90"/>
    <w:rsid w:val="00425E4F"/>
    <w:rsid w:val="00427573"/>
    <w:rsid w:val="00430074"/>
    <w:rsid w:val="004313F3"/>
    <w:rsid w:val="00432462"/>
    <w:rsid w:val="00433255"/>
    <w:rsid w:val="00436B46"/>
    <w:rsid w:val="00436C4F"/>
    <w:rsid w:val="00437964"/>
    <w:rsid w:val="00437A28"/>
    <w:rsid w:val="00437B4E"/>
    <w:rsid w:val="00440691"/>
    <w:rsid w:val="00441348"/>
    <w:rsid w:val="004436A0"/>
    <w:rsid w:val="00443DCA"/>
    <w:rsid w:val="00444572"/>
    <w:rsid w:val="004507E1"/>
    <w:rsid w:val="00452AB9"/>
    <w:rsid w:val="004543FE"/>
    <w:rsid w:val="004565BA"/>
    <w:rsid w:val="00462751"/>
    <w:rsid w:val="0046485F"/>
    <w:rsid w:val="004666C1"/>
    <w:rsid w:val="00466786"/>
    <w:rsid w:val="004670A4"/>
    <w:rsid w:val="00467CDA"/>
    <w:rsid w:val="00470BA6"/>
    <w:rsid w:val="004713B5"/>
    <w:rsid w:val="00472D81"/>
    <w:rsid w:val="0047387F"/>
    <w:rsid w:val="004761FC"/>
    <w:rsid w:val="00477C5C"/>
    <w:rsid w:val="00480373"/>
    <w:rsid w:val="00480A3F"/>
    <w:rsid w:val="0048224C"/>
    <w:rsid w:val="0048356D"/>
    <w:rsid w:val="00483B1D"/>
    <w:rsid w:val="004842B8"/>
    <w:rsid w:val="0048543D"/>
    <w:rsid w:val="00486F3C"/>
    <w:rsid w:val="004871BD"/>
    <w:rsid w:val="004901E0"/>
    <w:rsid w:val="00490B6A"/>
    <w:rsid w:val="00491477"/>
    <w:rsid w:val="00492DF4"/>
    <w:rsid w:val="00492E44"/>
    <w:rsid w:val="00492ED9"/>
    <w:rsid w:val="00493FF2"/>
    <w:rsid w:val="00494550"/>
    <w:rsid w:val="004948A7"/>
    <w:rsid w:val="00497D8D"/>
    <w:rsid w:val="00497F05"/>
    <w:rsid w:val="004A0B8D"/>
    <w:rsid w:val="004A0CA9"/>
    <w:rsid w:val="004A2454"/>
    <w:rsid w:val="004A2AE5"/>
    <w:rsid w:val="004A3E19"/>
    <w:rsid w:val="004A41CA"/>
    <w:rsid w:val="004A4558"/>
    <w:rsid w:val="004A4559"/>
    <w:rsid w:val="004A6C69"/>
    <w:rsid w:val="004B1925"/>
    <w:rsid w:val="004B196E"/>
    <w:rsid w:val="004B35F1"/>
    <w:rsid w:val="004B3CF9"/>
    <w:rsid w:val="004B4240"/>
    <w:rsid w:val="004B4833"/>
    <w:rsid w:val="004B52E4"/>
    <w:rsid w:val="004B5F14"/>
    <w:rsid w:val="004C0062"/>
    <w:rsid w:val="004C0A6E"/>
    <w:rsid w:val="004C5429"/>
    <w:rsid w:val="004C546B"/>
    <w:rsid w:val="004C6919"/>
    <w:rsid w:val="004C69A0"/>
    <w:rsid w:val="004C737A"/>
    <w:rsid w:val="004D07D9"/>
    <w:rsid w:val="004D0B17"/>
    <w:rsid w:val="004D1BFE"/>
    <w:rsid w:val="004D2BB1"/>
    <w:rsid w:val="004D3E19"/>
    <w:rsid w:val="004D3F02"/>
    <w:rsid w:val="004D45FD"/>
    <w:rsid w:val="004D52B5"/>
    <w:rsid w:val="004D5A1D"/>
    <w:rsid w:val="004D7A2B"/>
    <w:rsid w:val="004D7D5F"/>
    <w:rsid w:val="004E0FEC"/>
    <w:rsid w:val="004E16D2"/>
    <w:rsid w:val="004E3456"/>
    <w:rsid w:val="004E481E"/>
    <w:rsid w:val="004E69E8"/>
    <w:rsid w:val="004F1B20"/>
    <w:rsid w:val="004F1E35"/>
    <w:rsid w:val="004F24E2"/>
    <w:rsid w:val="004F394B"/>
    <w:rsid w:val="004F3C03"/>
    <w:rsid w:val="004F3E2B"/>
    <w:rsid w:val="004F51F9"/>
    <w:rsid w:val="004F5FA8"/>
    <w:rsid w:val="004F6828"/>
    <w:rsid w:val="004F6BA2"/>
    <w:rsid w:val="004F6D57"/>
    <w:rsid w:val="004F7867"/>
    <w:rsid w:val="004F7B12"/>
    <w:rsid w:val="005014BC"/>
    <w:rsid w:val="005015EB"/>
    <w:rsid w:val="00502C5D"/>
    <w:rsid w:val="00503555"/>
    <w:rsid w:val="005038A8"/>
    <w:rsid w:val="00503F69"/>
    <w:rsid w:val="00506734"/>
    <w:rsid w:val="0050775E"/>
    <w:rsid w:val="005100A9"/>
    <w:rsid w:val="0051066A"/>
    <w:rsid w:val="00513D75"/>
    <w:rsid w:val="00514013"/>
    <w:rsid w:val="00514EA2"/>
    <w:rsid w:val="00515671"/>
    <w:rsid w:val="005164E7"/>
    <w:rsid w:val="00520324"/>
    <w:rsid w:val="00520ABC"/>
    <w:rsid w:val="00520FF4"/>
    <w:rsid w:val="00520FFA"/>
    <w:rsid w:val="00521E69"/>
    <w:rsid w:val="005237E0"/>
    <w:rsid w:val="00523D6E"/>
    <w:rsid w:val="00524FC9"/>
    <w:rsid w:val="005270B6"/>
    <w:rsid w:val="00527DD5"/>
    <w:rsid w:val="0053045C"/>
    <w:rsid w:val="0053184D"/>
    <w:rsid w:val="00535E0C"/>
    <w:rsid w:val="00535F54"/>
    <w:rsid w:val="0053679E"/>
    <w:rsid w:val="0053690F"/>
    <w:rsid w:val="00540FDA"/>
    <w:rsid w:val="00541AF6"/>
    <w:rsid w:val="00541E24"/>
    <w:rsid w:val="00541FF1"/>
    <w:rsid w:val="00544A51"/>
    <w:rsid w:val="0054517C"/>
    <w:rsid w:val="005456DB"/>
    <w:rsid w:val="00545BEA"/>
    <w:rsid w:val="00545D73"/>
    <w:rsid w:val="0054692A"/>
    <w:rsid w:val="00546B52"/>
    <w:rsid w:val="00547895"/>
    <w:rsid w:val="00552F2A"/>
    <w:rsid w:val="00554DE5"/>
    <w:rsid w:val="00556D10"/>
    <w:rsid w:val="0055745F"/>
    <w:rsid w:val="00562B79"/>
    <w:rsid w:val="00562F02"/>
    <w:rsid w:val="005636A8"/>
    <w:rsid w:val="00564BBE"/>
    <w:rsid w:val="0056503A"/>
    <w:rsid w:val="005674D0"/>
    <w:rsid w:val="00570032"/>
    <w:rsid w:val="00572EF0"/>
    <w:rsid w:val="00575343"/>
    <w:rsid w:val="0057696A"/>
    <w:rsid w:val="005777BF"/>
    <w:rsid w:val="00577E6D"/>
    <w:rsid w:val="00580003"/>
    <w:rsid w:val="00580D9D"/>
    <w:rsid w:val="00581524"/>
    <w:rsid w:val="00581DE6"/>
    <w:rsid w:val="005838D7"/>
    <w:rsid w:val="00583C50"/>
    <w:rsid w:val="00583CA9"/>
    <w:rsid w:val="00585E2B"/>
    <w:rsid w:val="00585F38"/>
    <w:rsid w:val="005862CA"/>
    <w:rsid w:val="00594A30"/>
    <w:rsid w:val="00595E0A"/>
    <w:rsid w:val="00597811"/>
    <w:rsid w:val="005A24A2"/>
    <w:rsid w:val="005A484D"/>
    <w:rsid w:val="005A6125"/>
    <w:rsid w:val="005A6D6D"/>
    <w:rsid w:val="005A72C7"/>
    <w:rsid w:val="005A79F2"/>
    <w:rsid w:val="005B15D2"/>
    <w:rsid w:val="005B2155"/>
    <w:rsid w:val="005B26E4"/>
    <w:rsid w:val="005B2745"/>
    <w:rsid w:val="005B2D46"/>
    <w:rsid w:val="005B48E1"/>
    <w:rsid w:val="005B5160"/>
    <w:rsid w:val="005B5574"/>
    <w:rsid w:val="005B65CD"/>
    <w:rsid w:val="005C0CBF"/>
    <w:rsid w:val="005C18B8"/>
    <w:rsid w:val="005C2426"/>
    <w:rsid w:val="005C28D2"/>
    <w:rsid w:val="005C3932"/>
    <w:rsid w:val="005C3FAE"/>
    <w:rsid w:val="005C6156"/>
    <w:rsid w:val="005C68AF"/>
    <w:rsid w:val="005C6C12"/>
    <w:rsid w:val="005C6D6D"/>
    <w:rsid w:val="005C783E"/>
    <w:rsid w:val="005D0CE0"/>
    <w:rsid w:val="005D1282"/>
    <w:rsid w:val="005D1EC4"/>
    <w:rsid w:val="005D22C6"/>
    <w:rsid w:val="005D2A5C"/>
    <w:rsid w:val="005D3904"/>
    <w:rsid w:val="005D5A8B"/>
    <w:rsid w:val="005D5E19"/>
    <w:rsid w:val="005D65FF"/>
    <w:rsid w:val="005D6B71"/>
    <w:rsid w:val="005D7BB4"/>
    <w:rsid w:val="005E1AFF"/>
    <w:rsid w:val="005E319F"/>
    <w:rsid w:val="005E31FC"/>
    <w:rsid w:val="005E3C9F"/>
    <w:rsid w:val="005E52A3"/>
    <w:rsid w:val="005E5657"/>
    <w:rsid w:val="005F0D6D"/>
    <w:rsid w:val="005F2393"/>
    <w:rsid w:val="005F5A9B"/>
    <w:rsid w:val="005F6241"/>
    <w:rsid w:val="005F6B55"/>
    <w:rsid w:val="005F6E39"/>
    <w:rsid w:val="0060112D"/>
    <w:rsid w:val="00601265"/>
    <w:rsid w:val="0060169B"/>
    <w:rsid w:val="00601B79"/>
    <w:rsid w:val="006046A7"/>
    <w:rsid w:val="00605872"/>
    <w:rsid w:val="00606FAB"/>
    <w:rsid w:val="00606FB1"/>
    <w:rsid w:val="00610635"/>
    <w:rsid w:val="00611DD9"/>
    <w:rsid w:val="00611F4C"/>
    <w:rsid w:val="00612B3B"/>
    <w:rsid w:val="00612CB1"/>
    <w:rsid w:val="00614DCC"/>
    <w:rsid w:val="00614DF5"/>
    <w:rsid w:val="006156F1"/>
    <w:rsid w:val="00615A95"/>
    <w:rsid w:val="00616795"/>
    <w:rsid w:val="006169CE"/>
    <w:rsid w:val="00616D59"/>
    <w:rsid w:val="00620E57"/>
    <w:rsid w:val="00623666"/>
    <w:rsid w:val="00624AAB"/>
    <w:rsid w:val="00625372"/>
    <w:rsid w:val="00625C1F"/>
    <w:rsid w:val="0062713C"/>
    <w:rsid w:val="00627A32"/>
    <w:rsid w:val="00630977"/>
    <w:rsid w:val="00634F3E"/>
    <w:rsid w:val="00634FE3"/>
    <w:rsid w:val="006354BB"/>
    <w:rsid w:val="00636279"/>
    <w:rsid w:val="00637BFD"/>
    <w:rsid w:val="00640352"/>
    <w:rsid w:val="00640D05"/>
    <w:rsid w:val="0064113C"/>
    <w:rsid w:val="0064223C"/>
    <w:rsid w:val="00642D81"/>
    <w:rsid w:val="006438AB"/>
    <w:rsid w:val="006443FC"/>
    <w:rsid w:val="006448AD"/>
    <w:rsid w:val="006449DA"/>
    <w:rsid w:val="00644C5D"/>
    <w:rsid w:val="00646CAA"/>
    <w:rsid w:val="006472E6"/>
    <w:rsid w:val="006508A4"/>
    <w:rsid w:val="00650EE6"/>
    <w:rsid w:val="00653795"/>
    <w:rsid w:val="00653AB7"/>
    <w:rsid w:val="006559FD"/>
    <w:rsid w:val="00655E12"/>
    <w:rsid w:val="00656092"/>
    <w:rsid w:val="00660E62"/>
    <w:rsid w:val="00661852"/>
    <w:rsid w:val="006620FC"/>
    <w:rsid w:val="00664576"/>
    <w:rsid w:val="00670857"/>
    <w:rsid w:val="00670A6E"/>
    <w:rsid w:val="00672BFD"/>
    <w:rsid w:val="00674AA7"/>
    <w:rsid w:val="0067517A"/>
    <w:rsid w:val="00675F84"/>
    <w:rsid w:val="006772FB"/>
    <w:rsid w:val="00677363"/>
    <w:rsid w:val="006800CD"/>
    <w:rsid w:val="0068020D"/>
    <w:rsid w:val="00682069"/>
    <w:rsid w:val="0068226C"/>
    <w:rsid w:val="00682F9E"/>
    <w:rsid w:val="0069170E"/>
    <w:rsid w:val="00693456"/>
    <w:rsid w:val="00693C33"/>
    <w:rsid w:val="00694004"/>
    <w:rsid w:val="0069405C"/>
    <w:rsid w:val="00694E5E"/>
    <w:rsid w:val="00695A9F"/>
    <w:rsid w:val="00696BF0"/>
    <w:rsid w:val="006A0425"/>
    <w:rsid w:val="006A0DD6"/>
    <w:rsid w:val="006A25C5"/>
    <w:rsid w:val="006A32D8"/>
    <w:rsid w:val="006A4EB7"/>
    <w:rsid w:val="006A59A0"/>
    <w:rsid w:val="006A59BF"/>
    <w:rsid w:val="006A5A3E"/>
    <w:rsid w:val="006A6465"/>
    <w:rsid w:val="006A68EC"/>
    <w:rsid w:val="006A6A96"/>
    <w:rsid w:val="006A75FB"/>
    <w:rsid w:val="006A7D53"/>
    <w:rsid w:val="006B068C"/>
    <w:rsid w:val="006B0A43"/>
    <w:rsid w:val="006B2482"/>
    <w:rsid w:val="006B7744"/>
    <w:rsid w:val="006B7788"/>
    <w:rsid w:val="006C283B"/>
    <w:rsid w:val="006C2DBB"/>
    <w:rsid w:val="006C2F5A"/>
    <w:rsid w:val="006C3BAF"/>
    <w:rsid w:val="006C4BE9"/>
    <w:rsid w:val="006C4F5C"/>
    <w:rsid w:val="006C5281"/>
    <w:rsid w:val="006C5A55"/>
    <w:rsid w:val="006C5B19"/>
    <w:rsid w:val="006D0EB7"/>
    <w:rsid w:val="006D20A5"/>
    <w:rsid w:val="006D35A6"/>
    <w:rsid w:val="006D3D2E"/>
    <w:rsid w:val="006D4065"/>
    <w:rsid w:val="006D4EC1"/>
    <w:rsid w:val="006D50BE"/>
    <w:rsid w:val="006D6E57"/>
    <w:rsid w:val="006D7543"/>
    <w:rsid w:val="006E037E"/>
    <w:rsid w:val="006E047A"/>
    <w:rsid w:val="006E0B3B"/>
    <w:rsid w:val="006E2ECD"/>
    <w:rsid w:val="006E3694"/>
    <w:rsid w:val="006E418A"/>
    <w:rsid w:val="006E566D"/>
    <w:rsid w:val="006E5EFC"/>
    <w:rsid w:val="006E5F17"/>
    <w:rsid w:val="006F0241"/>
    <w:rsid w:val="006F0DDC"/>
    <w:rsid w:val="006F1DE1"/>
    <w:rsid w:val="006F2D75"/>
    <w:rsid w:val="006F3DEC"/>
    <w:rsid w:val="006F4C38"/>
    <w:rsid w:val="006F577F"/>
    <w:rsid w:val="006F5F45"/>
    <w:rsid w:val="006F7810"/>
    <w:rsid w:val="0070012A"/>
    <w:rsid w:val="0070122F"/>
    <w:rsid w:val="00703F71"/>
    <w:rsid w:val="007041C7"/>
    <w:rsid w:val="00704DC3"/>
    <w:rsid w:val="00705076"/>
    <w:rsid w:val="007056A4"/>
    <w:rsid w:val="00705F11"/>
    <w:rsid w:val="00706BFD"/>
    <w:rsid w:val="0071125D"/>
    <w:rsid w:val="007124F2"/>
    <w:rsid w:val="00712E3E"/>
    <w:rsid w:val="00713D36"/>
    <w:rsid w:val="00721188"/>
    <w:rsid w:val="00721979"/>
    <w:rsid w:val="007220D4"/>
    <w:rsid w:val="007231D3"/>
    <w:rsid w:val="007235E0"/>
    <w:rsid w:val="007251D6"/>
    <w:rsid w:val="007259E1"/>
    <w:rsid w:val="00726717"/>
    <w:rsid w:val="0072786A"/>
    <w:rsid w:val="00730E3C"/>
    <w:rsid w:val="00732F5D"/>
    <w:rsid w:val="00733EE5"/>
    <w:rsid w:val="0073457D"/>
    <w:rsid w:val="0073570F"/>
    <w:rsid w:val="00736311"/>
    <w:rsid w:val="00737279"/>
    <w:rsid w:val="00740F57"/>
    <w:rsid w:val="00741118"/>
    <w:rsid w:val="00741C76"/>
    <w:rsid w:val="00743BCC"/>
    <w:rsid w:val="00744BA1"/>
    <w:rsid w:val="00746BCA"/>
    <w:rsid w:val="00747526"/>
    <w:rsid w:val="007516EB"/>
    <w:rsid w:val="00752030"/>
    <w:rsid w:val="00752F9B"/>
    <w:rsid w:val="00753C54"/>
    <w:rsid w:val="00756116"/>
    <w:rsid w:val="00757D8C"/>
    <w:rsid w:val="00760CD7"/>
    <w:rsid w:val="0076194F"/>
    <w:rsid w:val="00764262"/>
    <w:rsid w:val="00764B25"/>
    <w:rsid w:val="00765F20"/>
    <w:rsid w:val="00766F49"/>
    <w:rsid w:val="0076737F"/>
    <w:rsid w:val="0077086D"/>
    <w:rsid w:val="00770ECD"/>
    <w:rsid w:val="00771CFC"/>
    <w:rsid w:val="007728A4"/>
    <w:rsid w:val="007738EF"/>
    <w:rsid w:val="00773BC2"/>
    <w:rsid w:val="007740C6"/>
    <w:rsid w:val="0077507E"/>
    <w:rsid w:val="00776179"/>
    <w:rsid w:val="007765B6"/>
    <w:rsid w:val="00776659"/>
    <w:rsid w:val="00780546"/>
    <w:rsid w:val="0078202C"/>
    <w:rsid w:val="007831CD"/>
    <w:rsid w:val="007837EA"/>
    <w:rsid w:val="00784144"/>
    <w:rsid w:val="0078437B"/>
    <w:rsid w:val="00784AE8"/>
    <w:rsid w:val="007859FB"/>
    <w:rsid w:val="00785D64"/>
    <w:rsid w:val="007872E5"/>
    <w:rsid w:val="0078758A"/>
    <w:rsid w:val="00790243"/>
    <w:rsid w:val="00790700"/>
    <w:rsid w:val="00792339"/>
    <w:rsid w:val="00792CFC"/>
    <w:rsid w:val="00792EB5"/>
    <w:rsid w:val="0079761D"/>
    <w:rsid w:val="007A0269"/>
    <w:rsid w:val="007A1AF9"/>
    <w:rsid w:val="007A1FB4"/>
    <w:rsid w:val="007A518F"/>
    <w:rsid w:val="007A638D"/>
    <w:rsid w:val="007B07D3"/>
    <w:rsid w:val="007B1C85"/>
    <w:rsid w:val="007B1FED"/>
    <w:rsid w:val="007B238D"/>
    <w:rsid w:val="007B31AE"/>
    <w:rsid w:val="007B3D8F"/>
    <w:rsid w:val="007B732B"/>
    <w:rsid w:val="007B7C6A"/>
    <w:rsid w:val="007C10C3"/>
    <w:rsid w:val="007C1E09"/>
    <w:rsid w:val="007C2F4A"/>
    <w:rsid w:val="007C2F89"/>
    <w:rsid w:val="007C5EAD"/>
    <w:rsid w:val="007C7EB4"/>
    <w:rsid w:val="007D10F6"/>
    <w:rsid w:val="007D164E"/>
    <w:rsid w:val="007D18F5"/>
    <w:rsid w:val="007D2763"/>
    <w:rsid w:val="007D3445"/>
    <w:rsid w:val="007D3B16"/>
    <w:rsid w:val="007D40A5"/>
    <w:rsid w:val="007D5DE9"/>
    <w:rsid w:val="007E118B"/>
    <w:rsid w:val="007E2112"/>
    <w:rsid w:val="007E246B"/>
    <w:rsid w:val="007E24CA"/>
    <w:rsid w:val="007E408C"/>
    <w:rsid w:val="007E4BC8"/>
    <w:rsid w:val="007E4FEF"/>
    <w:rsid w:val="007E654D"/>
    <w:rsid w:val="007F14C1"/>
    <w:rsid w:val="007F2F63"/>
    <w:rsid w:val="007F455E"/>
    <w:rsid w:val="007F7C43"/>
    <w:rsid w:val="00801D7B"/>
    <w:rsid w:val="00801FAF"/>
    <w:rsid w:val="0080228F"/>
    <w:rsid w:val="00802723"/>
    <w:rsid w:val="00802F76"/>
    <w:rsid w:val="00804085"/>
    <w:rsid w:val="00806ECE"/>
    <w:rsid w:val="0080795A"/>
    <w:rsid w:val="0081196D"/>
    <w:rsid w:val="00811EDE"/>
    <w:rsid w:val="008121A5"/>
    <w:rsid w:val="0081581D"/>
    <w:rsid w:val="008158C8"/>
    <w:rsid w:val="0081649F"/>
    <w:rsid w:val="00816AD2"/>
    <w:rsid w:val="008218E7"/>
    <w:rsid w:val="00821E8D"/>
    <w:rsid w:val="008239C2"/>
    <w:rsid w:val="00824A77"/>
    <w:rsid w:val="00825857"/>
    <w:rsid w:val="00826FD7"/>
    <w:rsid w:val="0083110A"/>
    <w:rsid w:val="00831C19"/>
    <w:rsid w:val="00832846"/>
    <w:rsid w:val="00832932"/>
    <w:rsid w:val="008335CE"/>
    <w:rsid w:val="00833E78"/>
    <w:rsid w:val="0083401C"/>
    <w:rsid w:val="00835957"/>
    <w:rsid w:val="008378FB"/>
    <w:rsid w:val="00840BF2"/>
    <w:rsid w:val="00841F97"/>
    <w:rsid w:val="00844353"/>
    <w:rsid w:val="00844552"/>
    <w:rsid w:val="00844B1F"/>
    <w:rsid w:val="00844F23"/>
    <w:rsid w:val="0084536C"/>
    <w:rsid w:val="00845681"/>
    <w:rsid w:val="00846595"/>
    <w:rsid w:val="00847E96"/>
    <w:rsid w:val="00850CFF"/>
    <w:rsid w:val="0085119C"/>
    <w:rsid w:val="008514D1"/>
    <w:rsid w:val="00853522"/>
    <w:rsid w:val="008537F4"/>
    <w:rsid w:val="008547D4"/>
    <w:rsid w:val="00855BBD"/>
    <w:rsid w:val="00855C20"/>
    <w:rsid w:val="00856183"/>
    <w:rsid w:val="0085726D"/>
    <w:rsid w:val="00857DA4"/>
    <w:rsid w:val="00860AE4"/>
    <w:rsid w:val="008615E9"/>
    <w:rsid w:val="0086191F"/>
    <w:rsid w:val="00862F1F"/>
    <w:rsid w:val="00863039"/>
    <w:rsid w:val="00863CD9"/>
    <w:rsid w:val="00864046"/>
    <w:rsid w:val="00864427"/>
    <w:rsid w:val="00864731"/>
    <w:rsid w:val="0086486D"/>
    <w:rsid w:val="00864FA4"/>
    <w:rsid w:val="00865CCA"/>
    <w:rsid w:val="00865E83"/>
    <w:rsid w:val="0086681B"/>
    <w:rsid w:val="00870378"/>
    <w:rsid w:val="00870D71"/>
    <w:rsid w:val="00873425"/>
    <w:rsid w:val="00875105"/>
    <w:rsid w:val="00875A3E"/>
    <w:rsid w:val="00876573"/>
    <w:rsid w:val="00877DF3"/>
    <w:rsid w:val="00884A2C"/>
    <w:rsid w:val="00885960"/>
    <w:rsid w:val="00886B09"/>
    <w:rsid w:val="00887F14"/>
    <w:rsid w:val="008908FE"/>
    <w:rsid w:val="008957C1"/>
    <w:rsid w:val="00896440"/>
    <w:rsid w:val="00897382"/>
    <w:rsid w:val="00897CF5"/>
    <w:rsid w:val="008A0055"/>
    <w:rsid w:val="008A0ECB"/>
    <w:rsid w:val="008A23F2"/>
    <w:rsid w:val="008A2B88"/>
    <w:rsid w:val="008A55AE"/>
    <w:rsid w:val="008A5B58"/>
    <w:rsid w:val="008A6B2B"/>
    <w:rsid w:val="008A7AB2"/>
    <w:rsid w:val="008A7C90"/>
    <w:rsid w:val="008B0436"/>
    <w:rsid w:val="008B2A7D"/>
    <w:rsid w:val="008B4463"/>
    <w:rsid w:val="008B4808"/>
    <w:rsid w:val="008B6C23"/>
    <w:rsid w:val="008C308A"/>
    <w:rsid w:val="008C3732"/>
    <w:rsid w:val="008C56FD"/>
    <w:rsid w:val="008C5A45"/>
    <w:rsid w:val="008C7DAB"/>
    <w:rsid w:val="008D0311"/>
    <w:rsid w:val="008D0D3F"/>
    <w:rsid w:val="008D25C3"/>
    <w:rsid w:val="008D3BCA"/>
    <w:rsid w:val="008D48DA"/>
    <w:rsid w:val="008D5297"/>
    <w:rsid w:val="008D7B41"/>
    <w:rsid w:val="008E0001"/>
    <w:rsid w:val="008E0DF4"/>
    <w:rsid w:val="008E1ECF"/>
    <w:rsid w:val="008E263E"/>
    <w:rsid w:val="008E27E8"/>
    <w:rsid w:val="008E36C9"/>
    <w:rsid w:val="008E3A19"/>
    <w:rsid w:val="008E3B22"/>
    <w:rsid w:val="008E43BB"/>
    <w:rsid w:val="008E4607"/>
    <w:rsid w:val="008E5252"/>
    <w:rsid w:val="008F0411"/>
    <w:rsid w:val="008F61A5"/>
    <w:rsid w:val="008F6F49"/>
    <w:rsid w:val="008F7274"/>
    <w:rsid w:val="009002B8"/>
    <w:rsid w:val="00900E2A"/>
    <w:rsid w:val="00901A34"/>
    <w:rsid w:val="00901EE3"/>
    <w:rsid w:val="00903324"/>
    <w:rsid w:val="00904476"/>
    <w:rsid w:val="00904AE4"/>
    <w:rsid w:val="00905DE5"/>
    <w:rsid w:val="00905E2C"/>
    <w:rsid w:val="00906411"/>
    <w:rsid w:val="00906815"/>
    <w:rsid w:val="00910F95"/>
    <w:rsid w:val="009118A9"/>
    <w:rsid w:val="0091370A"/>
    <w:rsid w:val="00913DA7"/>
    <w:rsid w:val="0091425B"/>
    <w:rsid w:val="00915348"/>
    <w:rsid w:val="00915458"/>
    <w:rsid w:val="00917190"/>
    <w:rsid w:val="00917BC0"/>
    <w:rsid w:val="009216C0"/>
    <w:rsid w:val="00925042"/>
    <w:rsid w:val="0092563D"/>
    <w:rsid w:val="00927599"/>
    <w:rsid w:val="009276F7"/>
    <w:rsid w:val="00927A27"/>
    <w:rsid w:val="00927F85"/>
    <w:rsid w:val="009309F6"/>
    <w:rsid w:val="00930A21"/>
    <w:rsid w:val="00933549"/>
    <w:rsid w:val="009345DE"/>
    <w:rsid w:val="009356B2"/>
    <w:rsid w:val="00936C36"/>
    <w:rsid w:val="00937613"/>
    <w:rsid w:val="00937C14"/>
    <w:rsid w:val="00940C56"/>
    <w:rsid w:val="009410EF"/>
    <w:rsid w:val="00941EA8"/>
    <w:rsid w:val="009421E4"/>
    <w:rsid w:val="0094256B"/>
    <w:rsid w:val="00942CAB"/>
    <w:rsid w:val="00942DAC"/>
    <w:rsid w:val="009442EE"/>
    <w:rsid w:val="00950262"/>
    <w:rsid w:val="009508ED"/>
    <w:rsid w:val="009512C3"/>
    <w:rsid w:val="00951B33"/>
    <w:rsid w:val="009534B8"/>
    <w:rsid w:val="00954316"/>
    <w:rsid w:val="00957ED9"/>
    <w:rsid w:val="00962E2D"/>
    <w:rsid w:val="00963C0D"/>
    <w:rsid w:val="00964072"/>
    <w:rsid w:val="00964753"/>
    <w:rsid w:val="00967FE6"/>
    <w:rsid w:val="00970450"/>
    <w:rsid w:val="009704E9"/>
    <w:rsid w:val="00970684"/>
    <w:rsid w:val="009709F9"/>
    <w:rsid w:val="00971934"/>
    <w:rsid w:val="00971991"/>
    <w:rsid w:val="009730D6"/>
    <w:rsid w:val="00973B26"/>
    <w:rsid w:val="00975BBE"/>
    <w:rsid w:val="00975FCA"/>
    <w:rsid w:val="00976CDA"/>
    <w:rsid w:val="00981F03"/>
    <w:rsid w:val="009827EA"/>
    <w:rsid w:val="00983828"/>
    <w:rsid w:val="009875AB"/>
    <w:rsid w:val="00992AD4"/>
    <w:rsid w:val="00995991"/>
    <w:rsid w:val="009A05D5"/>
    <w:rsid w:val="009A0DFD"/>
    <w:rsid w:val="009A1474"/>
    <w:rsid w:val="009A2383"/>
    <w:rsid w:val="009A2592"/>
    <w:rsid w:val="009A3EFB"/>
    <w:rsid w:val="009A3F07"/>
    <w:rsid w:val="009A42EB"/>
    <w:rsid w:val="009A4D62"/>
    <w:rsid w:val="009A4F3F"/>
    <w:rsid w:val="009A4FFA"/>
    <w:rsid w:val="009A701E"/>
    <w:rsid w:val="009A7C1F"/>
    <w:rsid w:val="009A7F28"/>
    <w:rsid w:val="009B0A77"/>
    <w:rsid w:val="009B0DF1"/>
    <w:rsid w:val="009B22CB"/>
    <w:rsid w:val="009B2942"/>
    <w:rsid w:val="009B3B4D"/>
    <w:rsid w:val="009C1C5B"/>
    <w:rsid w:val="009C2205"/>
    <w:rsid w:val="009C3023"/>
    <w:rsid w:val="009C4940"/>
    <w:rsid w:val="009D278C"/>
    <w:rsid w:val="009D2FF2"/>
    <w:rsid w:val="009D57CD"/>
    <w:rsid w:val="009D758B"/>
    <w:rsid w:val="009E06EF"/>
    <w:rsid w:val="009E07C5"/>
    <w:rsid w:val="009E0859"/>
    <w:rsid w:val="009E1561"/>
    <w:rsid w:val="009E2D96"/>
    <w:rsid w:val="009E526B"/>
    <w:rsid w:val="009E7067"/>
    <w:rsid w:val="009F03DE"/>
    <w:rsid w:val="009F0955"/>
    <w:rsid w:val="009F1404"/>
    <w:rsid w:val="009F15DA"/>
    <w:rsid w:val="009F18BD"/>
    <w:rsid w:val="009F4749"/>
    <w:rsid w:val="009F7405"/>
    <w:rsid w:val="009F7A96"/>
    <w:rsid w:val="009F7BB3"/>
    <w:rsid w:val="009F7E19"/>
    <w:rsid w:val="00A00221"/>
    <w:rsid w:val="00A00832"/>
    <w:rsid w:val="00A0108A"/>
    <w:rsid w:val="00A01A67"/>
    <w:rsid w:val="00A02A4F"/>
    <w:rsid w:val="00A038FF"/>
    <w:rsid w:val="00A0397B"/>
    <w:rsid w:val="00A03ED4"/>
    <w:rsid w:val="00A04251"/>
    <w:rsid w:val="00A04CFD"/>
    <w:rsid w:val="00A05E03"/>
    <w:rsid w:val="00A05F90"/>
    <w:rsid w:val="00A0722B"/>
    <w:rsid w:val="00A106B0"/>
    <w:rsid w:val="00A109B1"/>
    <w:rsid w:val="00A1381D"/>
    <w:rsid w:val="00A13BEC"/>
    <w:rsid w:val="00A16D88"/>
    <w:rsid w:val="00A17634"/>
    <w:rsid w:val="00A200F3"/>
    <w:rsid w:val="00A218A4"/>
    <w:rsid w:val="00A219EC"/>
    <w:rsid w:val="00A2253C"/>
    <w:rsid w:val="00A22589"/>
    <w:rsid w:val="00A23435"/>
    <w:rsid w:val="00A24F0A"/>
    <w:rsid w:val="00A25A3B"/>
    <w:rsid w:val="00A26855"/>
    <w:rsid w:val="00A26B8A"/>
    <w:rsid w:val="00A31767"/>
    <w:rsid w:val="00A31875"/>
    <w:rsid w:val="00A32368"/>
    <w:rsid w:val="00A36053"/>
    <w:rsid w:val="00A366A8"/>
    <w:rsid w:val="00A36813"/>
    <w:rsid w:val="00A36877"/>
    <w:rsid w:val="00A40862"/>
    <w:rsid w:val="00A409E5"/>
    <w:rsid w:val="00A4109A"/>
    <w:rsid w:val="00A424FF"/>
    <w:rsid w:val="00A4457F"/>
    <w:rsid w:val="00A44F72"/>
    <w:rsid w:val="00A450F6"/>
    <w:rsid w:val="00A461D7"/>
    <w:rsid w:val="00A4643A"/>
    <w:rsid w:val="00A46573"/>
    <w:rsid w:val="00A46928"/>
    <w:rsid w:val="00A509DF"/>
    <w:rsid w:val="00A5272C"/>
    <w:rsid w:val="00A52FC6"/>
    <w:rsid w:val="00A546AF"/>
    <w:rsid w:val="00A55FFB"/>
    <w:rsid w:val="00A56038"/>
    <w:rsid w:val="00A5718F"/>
    <w:rsid w:val="00A61028"/>
    <w:rsid w:val="00A6125C"/>
    <w:rsid w:val="00A612DB"/>
    <w:rsid w:val="00A62D1B"/>
    <w:rsid w:val="00A62DE5"/>
    <w:rsid w:val="00A636B3"/>
    <w:rsid w:val="00A638EF"/>
    <w:rsid w:val="00A63952"/>
    <w:rsid w:val="00A64001"/>
    <w:rsid w:val="00A652CD"/>
    <w:rsid w:val="00A6582E"/>
    <w:rsid w:val="00A664D7"/>
    <w:rsid w:val="00A6669E"/>
    <w:rsid w:val="00A67019"/>
    <w:rsid w:val="00A676F0"/>
    <w:rsid w:val="00A67A4C"/>
    <w:rsid w:val="00A7032D"/>
    <w:rsid w:val="00A70546"/>
    <w:rsid w:val="00A71A36"/>
    <w:rsid w:val="00A72A17"/>
    <w:rsid w:val="00A73930"/>
    <w:rsid w:val="00A75549"/>
    <w:rsid w:val="00A758A1"/>
    <w:rsid w:val="00A758F8"/>
    <w:rsid w:val="00A75F04"/>
    <w:rsid w:val="00A773D5"/>
    <w:rsid w:val="00A7776A"/>
    <w:rsid w:val="00A822F7"/>
    <w:rsid w:val="00A85748"/>
    <w:rsid w:val="00A85D15"/>
    <w:rsid w:val="00A85FA5"/>
    <w:rsid w:val="00A86160"/>
    <w:rsid w:val="00A86D0E"/>
    <w:rsid w:val="00A86FC8"/>
    <w:rsid w:val="00A87758"/>
    <w:rsid w:val="00A87F7D"/>
    <w:rsid w:val="00A90A63"/>
    <w:rsid w:val="00A915B3"/>
    <w:rsid w:val="00A91A93"/>
    <w:rsid w:val="00A922FD"/>
    <w:rsid w:val="00A929F2"/>
    <w:rsid w:val="00A92F50"/>
    <w:rsid w:val="00A93177"/>
    <w:rsid w:val="00A9317F"/>
    <w:rsid w:val="00A936C7"/>
    <w:rsid w:val="00A94189"/>
    <w:rsid w:val="00A94556"/>
    <w:rsid w:val="00A94E6D"/>
    <w:rsid w:val="00A95D7B"/>
    <w:rsid w:val="00A9773C"/>
    <w:rsid w:val="00AA2C13"/>
    <w:rsid w:val="00AA2EB3"/>
    <w:rsid w:val="00AA4C3F"/>
    <w:rsid w:val="00AA4D65"/>
    <w:rsid w:val="00AA7877"/>
    <w:rsid w:val="00AB00BA"/>
    <w:rsid w:val="00AB0B0A"/>
    <w:rsid w:val="00AB0BAF"/>
    <w:rsid w:val="00AB0F87"/>
    <w:rsid w:val="00AB15D9"/>
    <w:rsid w:val="00AB16D1"/>
    <w:rsid w:val="00AB17C9"/>
    <w:rsid w:val="00AB286B"/>
    <w:rsid w:val="00AB2986"/>
    <w:rsid w:val="00AB4972"/>
    <w:rsid w:val="00AB5564"/>
    <w:rsid w:val="00AB5A87"/>
    <w:rsid w:val="00AB5FF0"/>
    <w:rsid w:val="00AB6B2D"/>
    <w:rsid w:val="00AB7795"/>
    <w:rsid w:val="00AC06EB"/>
    <w:rsid w:val="00AC1D38"/>
    <w:rsid w:val="00AC33B1"/>
    <w:rsid w:val="00AC361A"/>
    <w:rsid w:val="00AC59FB"/>
    <w:rsid w:val="00AC6557"/>
    <w:rsid w:val="00AC7788"/>
    <w:rsid w:val="00AD00AE"/>
    <w:rsid w:val="00AD020C"/>
    <w:rsid w:val="00AD1684"/>
    <w:rsid w:val="00AD2B28"/>
    <w:rsid w:val="00AD2DA0"/>
    <w:rsid w:val="00AD34E8"/>
    <w:rsid w:val="00AD3F7D"/>
    <w:rsid w:val="00AD470C"/>
    <w:rsid w:val="00AD59D9"/>
    <w:rsid w:val="00AE0FF1"/>
    <w:rsid w:val="00AE206F"/>
    <w:rsid w:val="00AE22C5"/>
    <w:rsid w:val="00AE2747"/>
    <w:rsid w:val="00AE33D0"/>
    <w:rsid w:val="00AE34DA"/>
    <w:rsid w:val="00AE40F1"/>
    <w:rsid w:val="00AE604A"/>
    <w:rsid w:val="00AE6E1C"/>
    <w:rsid w:val="00AE7351"/>
    <w:rsid w:val="00AE754A"/>
    <w:rsid w:val="00AF0DD9"/>
    <w:rsid w:val="00AF0EDB"/>
    <w:rsid w:val="00AF105F"/>
    <w:rsid w:val="00AF1354"/>
    <w:rsid w:val="00AF41AE"/>
    <w:rsid w:val="00AF5AE9"/>
    <w:rsid w:val="00AF5EED"/>
    <w:rsid w:val="00AF60F5"/>
    <w:rsid w:val="00AF70EB"/>
    <w:rsid w:val="00AF7826"/>
    <w:rsid w:val="00AF788E"/>
    <w:rsid w:val="00B001A9"/>
    <w:rsid w:val="00B022C4"/>
    <w:rsid w:val="00B0285F"/>
    <w:rsid w:val="00B03661"/>
    <w:rsid w:val="00B059EE"/>
    <w:rsid w:val="00B05A4E"/>
    <w:rsid w:val="00B068CA"/>
    <w:rsid w:val="00B10E9F"/>
    <w:rsid w:val="00B1135E"/>
    <w:rsid w:val="00B1205F"/>
    <w:rsid w:val="00B1226F"/>
    <w:rsid w:val="00B12329"/>
    <w:rsid w:val="00B12966"/>
    <w:rsid w:val="00B13A4B"/>
    <w:rsid w:val="00B14916"/>
    <w:rsid w:val="00B210C3"/>
    <w:rsid w:val="00B23EE6"/>
    <w:rsid w:val="00B24A77"/>
    <w:rsid w:val="00B25E79"/>
    <w:rsid w:val="00B30CDB"/>
    <w:rsid w:val="00B311C2"/>
    <w:rsid w:val="00B317D0"/>
    <w:rsid w:val="00B347B9"/>
    <w:rsid w:val="00B3502A"/>
    <w:rsid w:val="00B36A34"/>
    <w:rsid w:val="00B40730"/>
    <w:rsid w:val="00B411F1"/>
    <w:rsid w:val="00B42D1E"/>
    <w:rsid w:val="00B45DEB"/>
    <w:rsid w:val="00B478C7"/>
    <w:rsid w:val="00B478F6"/>
    <w:rsid w:val="00B47DB4"/>
    <w:rsid w:val="00B50C04"/>
    <w:rsid w:val="00B5207E"/>
    <w:rsid w:val="00B52A17"/>
    <w:rsid w:val="00B52D69"/>
    <w:rsid w:val="00B53F9B"/>
    <w:rsid w:val="00B55430"/>
    <w:rsid w:val="00B57189"/>
    <w:rsid w:val="00B60B92"/>
    <w:rsid w:val="00B61054"/>
    <w:rsid w:val="00B619D2"/>
    <w:rsid w:val="00B634BB"/>
    <w:rsid w:val="00B63A98"/>
    <w:rsid w:val="00B643B5"/>
    <w:rsid w:val="00B64FD8"/>
    <w:rsid w:val="00B652F9"/>
    <w:rsid w:val="00B65665"/>
    <w:rsid w:val="00B67056"/>
    <w:rsid w:val="00B70DAC"/>
    <w:rsid w:val="00B718C3"/>
    <w:rsid w:val="00B730CC"/>
    <w:rsid w:val="00B733B8"/>
    <w:rsid w:val="00B7415B"/>
    <w:rsid w:val="00B74506"/>
    <w:rsid w:val="00B7497A"/>
    <w:rsid w:val="00B74E90"/>
    <w:rsid w:val="00B75871"/>
    <w:rsid w:val="00B75E2A"/>
    <w:rsid w:val="00B76187"/>
    <w:rsid w:val="00B778A9"/>
    <w:rsid w:val="00B802CA"/>
    <w:rsid w:val="00B80491"/>
    <w:rsid w:val="00B808FB"/>
    <w:rsid w:val="00B81BF9"/>
    <w:rsid w:val="00B82787"/>
    <w:rsid w:val="00B84D33"/>
    <w:rsid w:val="00B8528D"/>
    <w:rsid w:val="00B87BA1"/>
    <w:rsid w:val="00B90ACD"/>
    <w:rsid w:val="00B91080"/>
    <w:rsid w:val="00B91F6A"/>
    <w:rsid w:val="00B93037"/>
    <w:rsid w:val="00B939C5"/>
    <w:rsid w:val="00B96534"/>
    <w:rsid w:val="00B96669"/>
    <w:rsid w:val="00BA067F"/>
    <w:rsid w:val="00BA11D1"/>
    <w:rsid w:val="00BA346C"/>
    <w:rsid w:val="00BA4944"/>
    <w:rsid w:val="00BA4D38"/>
    <w:rsid w:val="00BA50CC"/>
    <w:rsid w:val="00BA55A5"/>
    <w:rsid w:val="00BA5C84"/>
    <w:rsid w:val="00BA6242"/>
    <w:rsid w:val="00BA6A96"/>
    <w:rsid w:val="00BA6CCC"/>
    <w:rsid w:val="00BA708F"/>
    <w:rsid w:val="00BB31EC"/>
    <w:rsid w:val="00BB6E21"/>
    <w:rsid w:val="00BB7482"/>
    <w:rsid w:val="00BB771C"/>
    <w:rsid w:val="00BB7F8C"/>
    <w:rsid w:val="00BC00C9"/>
    <w:rsid w:val="00BC1116"/>
    <w:rsid w:val="00BC1509"/>
    <w:rsid w:val="00BC48CA"/>
    <w:rsid w:val="00BC526D"/>
    <w:rsid w:val="00BC57EF"/>
    <w:rsid w:val="00BC6F93"/>
    <w:rsid w:val="00BD0D7D"/>
    <w:rsid w:val="00BD3F18"/>
    <w:rsid w:val="00BD4B72"/>
    <w:rsid w:val="00BD4F04"/>
    <w:rsid w:val="00BD6405"/>
    <w:rsid w:val="00BD6F87"/>
    <w:rsid w:val="00BE32A6"/>
    <w:rsid w:val="00BE32FE"/>
    <w:rsid w:val="00BE34BF"/>
    <w:rsid w:val="00BE36C4"/>
    <w:rsid w:val="00BE43E5"/>
    <w:rsid w:val="00BE53C2"/>
    <w:rsid w:val="00BE54E2"/>
    <w:rsid w:val="00BE6663"/>
    <w:rsid w:val="00BE6BDF"/>
    <w:rsid w:val="00BF0BF3"/>
    <w:rsid w:val="00BF0CDC"/>
    <w:rsid w:val="00BF1319"/>
    <w:rsid w:val="00BF6DE8"/>
    <w:rsid w:val="00C0203A"/>
    <w:rsid w:val="00C04419"/>
    <w:rsid w:val="00C062A9"/>
    <w:rsid w:val="00C06876"/>
    <w:rsid w:val="00C06DDB"/>
    <w:rsid w:val="00C07335"/>
    <w:rsid w:val="00C07C0E"/>
    <w:rsid w:val="00C10080"/>
    <w:rsid w:val="00C10D2E"/>
    <w:rsid w:val="00C12E06"/>
    <w:rsid w:val="00C12E6F"/>
    <w:rsid w:val="00C14C74"/>
    <w:rsid w:val="00C161C7"/>
    <w:rsid w:val="00C16647"/>
    <w:rsid w:val="00C1782E"/>
    <w:rsid w:val="00C20101"/>
    <w:rsid w:val="00C20816"/>
    <w:rsid w:val="00C2257C"/>
    <w:rsid w:val="00C22C83"/>
    <w:rsid w:val="00C237CF"/>
    <w:rsid w:val="00C23966"/>
    <w:rsid w:val="00C25617"/>
    <w:rsid w:val="00C261B2"/>
    <w:rsid w:val="00C261EA"/>
    <w:rsid w:val="00C276B5"/>
    <w:rsid w:val="00C31D04"/>
    <w:rsid w:val="00C32115"/>
    <w:rsid w:val="00C32433"/>
    <w:rsid w:val="00C33347"/>
    <w:rsid w:val="00C3353C"/>
    <w:rsid w:val="00C34B8A"/>
    <w:rsid w:val="00C355FE"/>
    <w:rsid w:val="00C35E1D"/>
    <w:rsid w:val="00C35F1E"/>
    <w:rsid w:val="00C36182"/>
    <w:rsid w:val="00C36A90"/>
    <w:rsid w:val="00C3750E"/>
    <w:rsid w:val="00C378C9"/>
    <w:rsid w:val="00C4028C"/>
    <w:rsid w:val="00C41ACF"/>
    <w:rsid w:val="00C424B4"/>
    <w:rsid w:val="00C45AAD"/>
    <w:rsid w:val="00C46982"/>
    <w:rsid w:val="00C46CAD"/>
    <w:rsid w:val="00C46E9A"/>
    <w:rsid w:val="00C4753E"/>
    <w:rsid w:val="00C50002"/>
    <w:rsid w:val="00C56AF8"/>
    <w:rsid w:val="00C576CB"/>
    <w:rsid w:val="00C57992"/>
    <w:rsid w:val="00C57E3D"/>
    <w:rsid w:val="00C623D5"/>
    <w:rsid w:val="00C62943"/>
    <w:rsid w:val="00C62D55"/>
    <w:rsid w:val="00C64DE5"/>
    <w:rsid w:val="00C65726"/>
    <w:rsid w:val="00C66357"/>
    <w:rsid w:val="00C666DD"/>
    <w:rsid w:val="00C66A36"/>
    <w:rsid w:val="00C6743F"/>
    <w:rsid w:val="00C7236C"/>
    <w:rsid w:val="00C73807"/>
    <w:rsid w:val="00C74319"/>
    <w:rsid w:val="00C746E5"/>
    <w:rsid w:val="00C76441"/>
    <w:rsid w:val="00C85CA5"/>
    <w:rsid w:val="00C863D2"/>
    <w:rsid w:val="00C8653B"/>
    <w:rsid w:val="00C90616"/>
    <w:rsid w:val="00C907C4"/>
    <w:rsid w:val="00C90E7C"/>
    <w:rsid w:val="00C91F33"/>
    <w:rsid w:val="00C91F8C"/>
    <w:rsid w:val="00C9236D"/>
    <w:rsid w:val="00C93101"/>
    <w:rsid w:val="00C93670"/>
    <w:rsid w:val="00C9581C"/>
    <w:rsid w:val="00C95D57"/>
    <w:rsid w:val="00C97707"/>
    <w:rsid w:val="00C977A9"/>
    <w:rsid w:val="00CA028C"/>
    <w:rsid w:val="00CA0C76"/>
    <w:rsid w:val="00CA0DA5"/>
    <w:rsid w:val="00CA17A3"/>
    <w:rsid w:val="00CA354F"/>
    <w:rsid w:val="00CA35D8"/>
    <w:rsid w:val="00CA50DB"/>
    <w:rsid w:val="00CA53B1"/>
    <w:rsid w:val="00CA72C7"/>
    <w:rsid w:val="00CB0EDB"/>
    <w:rsid w:val="00CB2629"/>
    <w:rsid w:val="00CB3757"/>
    <w:rsid w:val="00CB4017"/>
    <w:rsid w:val="00CB554A"/>
    <w:rsid w:val="00CB5C47"/>
    <w:rsid w:val="00CB6466"/>
    <w:rsid w:val="00CB7121"/>
    <w:rsid w:val="00CB7C89"/>
    <w:rsid w:val="00CC01A1"/>
    <w:rsid w:val="00CC1AEA"/>
    <w:rsid w:val="00CC1FBB"/>
    <w:rsid w:val="00CC4346"/>
    <w:rsid w:val="00CC4BCA"/>
    <w:rsid w:val="00CC5317"/>
    <w:rsid w:val="00CC576A"/>
    <w:rsid w:val="00CC5B75"/>
    <w:rsid w:val="00CC6457"/>
    <w:rsid w:val="00CD084C"/>
    <w:rsid w:val="00CD0A01"/>
    <w:rsid w:val="00CD0C79"/>
    <w:rsid w:val="00CD0E70"/>
    <w:rsid w:val="00CD1CDF"/>
    <w:rsid w:val="00CD35BB"/>
    <w:rsid w:val="00CD400B"/>
    <w:rsid w:val="00CD66D8"/>
    <w:rsid w:val="00CE19D1"/>
    <w:rsid w:val="00CE1ADB"/>
    <w:rsid w:val="00CE1E7E"/>
    <w:rsid w:val="00CE2447"/>
    <w:rsid w:val="00CE2AE6"/>
    <w:rsid w:val="00CE2C17"/>
    <w:rsid w:val="00CE4167"/>
    <w:rsid w:val="00CE4B0B"/>
    <w:rsid w:val="00CE6947"/>
    <w:rsid w:val="00CF16FE"/>
    <w:rsid w:val="00CF2B35"/>
    <w:rsid w:val="00CF2CA1"/>
    <w:rsid w:val="00CF2F21"/>
    <w:rsid w:val="00CF4003"/>
    <w:rsid w:val="00CF43B5"/>
    <w:rsid w:val="00CF51BC"/>
    <w:rsid w:val="00CF68E7"/>
    <w:rsid w:val="00CF6F11"/>
    <w:rsid w:val="00D01528"/>
    <w:rsid w:val="00D017A3"/>
    <w:rsid w:val="00D017A7"/>
    <w:rsid w:val="00D01EF3"/>
    <w:rsid w:val="00D0253A"/>
    <w:rsid w:val="00D02668"/>
    <w:rsid w:val="00D02773"/>
    <w:rsid w:val="00D0418F"/>
    <w:rsid w:val="00D053CC"/>
    <w:rsid w:val="00D061B5"/>
    <w:rsid w:val="00D06D65"/>
    <w:rsid w:val="00D142B8"/>
    <w:rsid w:val="00D14649"/>
    <w:rsid w:val="00D15290"/>
    <w:rsid w:val="00D15A1C"/>
    <w:rsid w:val="00D1645C"/>
    <w:rsid w:val="00D1687F"/>
    <w:rsid w:val="00D17A48"/>
    <w:rsid w:val="00D209EC"/>
    <w:rsid w:val="00D23E4B"/>
    <w:rsid w:val="00D25B3B"/>
    <w:rsid w:val="00D25F92"/>
    <w:rsid w:val="00D30286"/>
    <w:rsid w:val="00D3044E"/>
    <w:rsid w:val="00D30ACA"/>
    <w:rsid w:val="00D30DB0"/>
    <w:rsid w:val="00D32195"/>
    <w:rsid w:val="00D33AA4"/>
    <w:rsid w:val="00D33C3F"/>
    <w:rsid w:val="00D343CC"/>
    <w:rsid w:val="00D34BAE"/>
    <w:rsid w:val="00D3560D"/>
    <w:rsid w:val="00D35B2B"/>
    <w:rsid w:val="00D41048"/>
    <w:rsid w:val="00D41BE5"/>
    <w:rsid w:val="00D41F07"/>
    <w:rsid w:val="00D428D7"/>
    <w:rsid w:val="00D43156"/>
    <w:rsid w:val="00D447F1"/>
    <w:rsid w:val="00D448AE"/>
    <w:rsid w:val="00D451C6"/>
    <w:rsid w:val="00D455E8"/>
    <w:rsid w:val="00D478B8"/>
    <w:rsid w:val="00D47C4E"/>
    <w:rsid w:val="00D52B44"/>
    <w:rsid w:val="00D52BAD"/>
    <w:rsid w:val="00D533C0"/>
    <w:rsid w:val="00D53D9F"/>
    <w:rsid w:val="00D55122"/>
    <w:rsid w:val="00D56494"/>
    <w:rsid w:val="00D61172"/>
    <w:rsid w:val="00D61CCA"/>
    <w:rsid w:val="00D624C4"/>
    <w:rsid w:val="00D626CE"/>
    <w:rsid w:val="00D62875"/>
    <w:rsid w:val="00D70869"/>
    <w:rsid w:val="00D7150E"/>
    <w:rsid w:val="00D72541"/>
    <w:rsid w:val="00D777DD"/>
    <w:rsid w:val="00D80007"/>
    <w:rsid w:val="00D817D2"/>
    <w:rsid w:val="00D825B6"/>
    <w:rsid w:val="00D84256"/>
    <w:rsid w:val="00D84CDC"/>
    <w:rsid w:val="00D878C0"/>
    <w:rsid w:val="00D90333"/>
    <w:rsid w:val="00D90599"/>
    <w:rsid w:val="00D93DE8"/>
    <w:rsid w:val="00D94698"/>
    <w:rsid w:val="00D9491C"/>
    <w:rsid w:val="00D9497E"/>
    <w:rsid w:val="00D95865"/>
    <w:rsid w:val="00D96165"/>
    <w:rsid w:val="00DA18DF"/>
    <w:rsid w:val="00DA1C98"/>
    <w:rsid w:val="00DA25F2"/>
    <w:rsid w:val="00DA2ED3"/>
    <w:rsid w:val="00DA30E9"/>
    <w:rsid w:val="00DA5199"/>
    <w:rsid w:val="00DA5620"/>
    <w:rsid w:val="00DA6243"/>
    <w:rsid w:val="00DA6870"/>
    <w:rsid w:val="00DB07B3"/>
    <w:rsid w:val="00DB0D41"/>
    <w:rsid w:val="00DB1129"/>
    <w:rsid w:val="00DB138F"/>
    <w:rsid w:val="00DB3843"/>
    <w:rsid w:val="00DB5AEB"/>
    <w:rsid w:val="00DB634B"/>
    <w:rsid w:val="00DB6C96"/>
    <w:rsid w:val="00DB750E"/>
    <w:rsid w:val="00DC02B6"/>
    <w:rsid w:val="00DC0726"/>
    <w:rsid w:val="00DC13A3"/>
    <w:rsid w:val="00DC201A"/>
    <w:rsid w:val="00DC336C"/>
    <w:rsid w:val="00DC3BF5"/>
    <w:rsid w:val="00DC438C"/>
    <w:rsid w:val="00DC57B7"/>
    <w:rsid w:val="00DD06D3"/>
    <w:rsid w:val="00DD0DF1"/>
    <w:rsid w:val="00DD33F3"/>
    <w:rsid w:val="00DD4759"/>
    <w:rsid w:val="00DD51EE"/>
    <w:rsid w:val="00DD5697"/>
    <w:rsid w:val="00DD5753"/>
    <w:rsid w:val="00DE1BA1"/>
    <w:rsid w:val="00DE2F2F"/>
    <w:rsid w:val="00DE7BC5"/>
    <w:rsid w:val="00DE7F28"/>
    <w:rsid w:val="00DF0A3E"/>
    <w:rsid w:val="00DF1EA5"/>
    <w:rsid w:val="00DF25EC"/>
    <w:rsid w:val="00DF35D7"/>
    <w:rsid w:val="00DF493D"/>
    <w:rsid w:val="00DF796E"/>
    <w:rsid w:val="00E00561"/>
    <w:rsid w:val="00E00E94"/>
    <w:rsid w:val="00E02CA2"/>
    <w:rsid w:val="00E034F3"/>
    <w:rsid w:val="00E03612"/>
    <w:rsid w:val="00E036A6"/>
    <w:rsid w:val="00E060D3"/>
    <w:rsid w:val="00E10F64"/>
    <w:rsid w:val="00E11767"/>
    <w:rsid w:val="00E117BE"/>
    <w:rsid w:val="00E16CA9"/>
    <w:rsid w:val="00E22103"/>
    <w:rsid w:val="00E22B33"/>
    <w:rsid w:val="00E23D04"/>
    <w:rsid w:val="00E253CF"/>
    <w:rsid w:val="00E27C89"/>
    <w:rsid w:val="00E27CAF"/>
    <w:rsid w:val="00E313FF"/>
    <w:rsid w:val="00E324E5"/>
    <w:rsid w:val="00E34445"/>
    <w:rsid w:val="00E34CDB"/>
    <w:rsid w:val="00E34E96"/>
    <w:rsid w:val="00E34F2D"/>
    <w:rsid w:val="00E36014"/>
    <w:rsid w:val="00E37184"/>
    <w:rsid w:val="00E40371"/>
    <w:rsid w:val="00E41A42"/>
    <w:rsid w:val="00E42016"/>
    <w:rsid w:val="00E4224F"/>
    <w:rsid w:val="00E42749"/>
    <w:rsid w:val="00E45E65"/>
    <w:rsid w:val="00E46E74"/>
    <w:rsid w:val="00E4754B"/>
    <w:rsid w:val="00E4782C"/>
    <w:rsid w:val="00E50141"/>
    <w:rsid w:val="00E503DB"/>
    <w:rsid w:val="00E51722"/>
    <w:rsid w:val="00E527B2"/>
    <w:rsid w:val="00E538BF"/>
    <w:rsid w:val="00E56BD9"/>
    <w:rsid w:val="00E57175"/>
    <w:rsid w:val="00E57357"/>
    <w:rsid w:val="00E574A3"/>
    <w:rsid w:val="00E57DAA"/>
    <w:rsid w:val="00E60486"/>
    <w:rsid w:val="00E6201D"/>
    <w:rsid w:val="00E630A8"/>
    <w:rsid w:val="00E65233"/>
    <w:rsid w:val="00E66084"/>
    <w:rsid w:val="00E66A92"/>
    <w:rsid w:val="00E705F6"/>
    <w:rsid w:val="00E7062A"/>
    <w:rsid w:val="00E7064C"/>
    <w:rsid w:val="00E70FD6"/>
    <w:rsid w:val="00E716DB"/>
    <w:rsid w:val="00E71A8D"/>
    <w:rsid w:val="00E71DDE"/>
    <w:rsid w:val="00E72693"/>
    <w:rsid w:val="00E72872"/>
    <w:rsid w:val="00E72C92"/>
    <w:rsid w:val="00E72D96"/>
    <w:rsid w:val="00E743EE"/>
    <w:rsid w:val="00E74703"/>
    <w:rsid w:val="00E747E2"/>
    <w:rsid w:val="00E754AB"/>
    <w:rsid w:val="00E758C5"/>
    <w:rsid w:val="00E807BE"/>
    <w:rsid w:val="00E80E49"/>
    <w:rsid w:val="00E83405"/>
    <w:rsid w:val="00E83A4D"/>
    <w:rsid w:val="00E84777"/>
    <w:rsid w:val="00E85EE2"/>
    <w:rsid w:val="00E86E3F"/>
    <w:rsid w:val="00E87BFA"/>
    <w:rsid w:val="00E9156A"/>
    <w:rsid w:val="00E917CE"/>
    <w:rsid w:val="00E920E4"/>
    <w:rsid w:val="00E93213"/>
    <w:rsid w:val="00E94D6F"/>
    <w:rsid w:val="00E9666A"/>
    <w:rsid w:val="00EA02A1"/>
    <w:rsid w:val="00EA0EDE"/>
    <w:rsid w:val="00EA74C7"/>
    <w:rsid w:val="00EB02AF"/>
    <w:rsid w:val="00EB0A3B"/>
    <w:rsid w:val="00EB12D1"/>
    <w:rsid w:val="00EB1BA0"/>
    <w:rsid w:val="00EB3F07"/>
    <w:rsid w:val="00EB5804"/>
    <w:rsid w:val="00EB62F3"/>
    <w:rsid w:val="00EB642F"/>
    <w:rsid w:val="00EB7881"/>
    <w:rsid w:val="00EC21AF"/>
    <w:rsid w:val="00EC21C9"/>
    <w:rsid w:val="00EC62E0"/>
    <w:rsid w:val="00EC6F44"/>
    <w:rsid w:val="00ED06A3"/>
    <w:rsid w:val="00ED086D"/>
    <w:rsid w:val="00ED0AAC"/>
    <w:rsid w:val="00ED0DE4"/>
    <w:rsid w:val="00ED0FC2"/>
    <w:rsid w:val="00ED1ABD"/>
    <w:rsid w:val="00ED3CCF"/>
    <w:rsid w:val="00ED3E1B"/>
    <w:rsid w:val="00ED3F36"/>
    <w:rsid w:val="00ED518B"/>
    <w:rsid w:val="00ED6B0A"/>
    <w:rsid w:val="00ED6FAE"/>
    <w:rsid w:val="00EE01C3"/>
    <w:rsid w:val="00EE1C3C"/>
    <w:rsid w:val="00EE25FA"/>
    <w:rsid w:val="00EE29CD"/>
    <w:rsid w:val="00EE3BF3"/>
    <w:rsid w:val="00EE4D50"/>
    <w:rsid w:val="00EE63A8"/>
    <w:rsid w:val="00EF2458"/>
    <w:rsid w:val="00EF25D2"/>
    <w:rsid w:val="00EF2CFD"/>
    <w:rsid w:val="00EF2F45"/>
    <w:rsid w:val="00EF397A"/>
    <w:rsid w:val="00EF4217"/>
    <w:rsid w:val="00EF590B"/>
    <w:rsid w:val="00EF5D5C"/>
    <w:rsid w:val="00EF6123"/>
    <w:rsid w:val="00EF6460"/>
    <w:rsid w:val="00F000F6"/>
    <w:rsid w:val="00F01A9D"/>
    <w:rsid w:val="00F03853"/>
    <w:rsid w:val="00F0447C"/>
    <w:rsid w:val="00F04EC8"/>
    <w:rsid w:val="00F05D8B"/>
    <w:rsid w:val="00F05F88"/>
    <w:rsid w:val="00F07948"/>
    <w:rsid w:val="00F07997"/>
    <w:rsid w:val="00F13600"/>
    <w:rsid w:val="00F147F6"/>
    <w:rsid w:val="00F20F4F"/>
    <w:rsid w:val="00F214AC"/>
    <w:rsid w:val="00F21812"/>
    <w:rsid w:val="00F21D3C"/>
    <w:rsid w:val="00F236B5"/>
    <w:rsid w:val="00F24C6B"/>
    <w:rsid w:val="00F275A5"/>
    <w:rsid w:val="00F27C03"/>
    <w:rsid w:val="00F30C78"/>
    <w:rsid w:val="00F315AC"/>
    <w:rsid w:val="00F31A03"/>
    <w:rsid w:val="00F346AC"/>
    <w:rsid w:val="00F358D8"/>
    <w:rsid w:val="00F360B0"/>
    <w:rsid w:val="00F369EB"/>
    <w:rsid w:val="00F37678"/>
    <w:rsid w:val="00F3781C"/>
    <w:rsid w:val="00F4071E"/>
    <w:rsid w:val="00F42C52"/>
    <w:rsid w:val="00F42F79"/>
    <w:rsid w:val="00F441E2"/>
    <w:rsid w:val="00F45FE7"/>
    <w:rsid w:val="00F468ED"/>
    <w:rsid w:val="00F46BCF"/>
    <w:rsid w:val="00F55ABB"/>
    <w:rsid w:val="00F603B4"/>
    <w:rsid w:val="00F604A6"/>
    <w:rsid w:val="00F61BEA"/>
    <w:rsid w:val="00F62CDE"/>
    <w:rsid w:val="00F63B23"/>
    <w:rsid w:val="00F6453E"/>
    <w:rsid w:val="00F646A9"/>
    <w:rsid w:val="00F70A87"/>
    <w:rsid w:val="00F752DB"/>
    <w:rsid w:val="00F762F0"/>
    <w:rsid w:val="00F76B27"/>
    <w:rsid w:val="00F76CEA"/>
    <w:rsid w:val="00F7749E"/>
    <w:rsid w:val="00F7755D"/>
    <w:rsid w:val="00F77B37"/>
    <w:rsid w:val="00F8166C"/>
    <w:rsid w:val="00F81701"/>
    <w:rsid w:val="00F81AD5"/>
    <w:rsid w:val="00F81BFE"/>
    <w:rsid w:val="00F826DC"/>
    <w:rsid w:val="00F8417B"/>
    <w:rsid w:val="00F84F3E"/>
    <w:rsid w:val="00F8535D"/>
    <w:rsid w:val="00F85CDF"/>
    <w:rsid w:val="00F86161"/>
    <w:rsid w:val="00F86227"/>
    <w:rsid w:val="00F87BDB"/>
    <w:rsid w:val="00F91D32"/>
    <w:rsid w:val="00F931AE"/>
    <w:rsid w:val="00F936C2"/>
    <w:rsid w:val="00F947DD"/>
    <w:rsid w:val="00F9512D"/>
    <w:rsid w:val="00F959CA"/>
    <w:rsid w:val="00F9732C"/>
    <w:rsid w:val="00F97A3E"/>
    <w:rsid w:val="00F97B03"/>
    <w:rsid w:val="00FA0F5A"/>
    <w:rsid w:val="00FA11F9"/>
    <w:rsid w:val="00FA1427"/>
    <w:rsid w:val="00FA2378"/>
    <w:rsid w:val="00FA314F"/>
    <w:rsid w:val="00FA5016"/>
    <w:rsid w:val="00FA5CEC"/>
    <w:rsid w:val="00FA6691"/>
    <w:rsid w:val="00FA6EED"/>
    <w:rsid w:val="00FA77EE"/>
    <w:rsid w:val="00FA77FB"/>
    <w:rsid w:val="00FB03AA"/>
    <w:rsid w:val="00FB32C8"/>
    <w:rsid w:val="00FB3602"/>
    <w:rsid w:val="00FB4C23"/>
    <w:rsid w:val="00FB58F8"/>
    <w:rsid w:val="00FB5976"/>
    <w:rsid w:val="00FB68D8"/>
    <w:rsid w:val="00FB7112"/>
    <w:rsid w:val="00FC07D0"/>
    <w:rsid w:val="00FC2458"/>
    <w:rsid w:val="00FC4BB2"/>
    <w:rsid w:val="00FC4D70"/>
    <w:rsid w:val="00FC4EEF"/>
    <w:rsid w:val="00FC5DB6"/>
    <w:rsid w:val="00FC6F3F"/>
    <w:rsid w:val="00FC7D5A"/>
    <w:rsid w:val="00FD1994"/>
    <w:rsid w:val="00FD25CD"/>
    <w:rsid w:val="00FD46E8"/>
    <w:rsid w:val="00FD51EF"/>
    <w:rsid w:val="00FD6F34"/>
    <w:rsid w:val="00FD78C3"/>
    <w:rsid w:val="00FD7DDE"/>
    <w:rsid w:val="00FE2F92"/>
    <w:rsid w:val="00FE339B"/>
    <w:rsid w:val="00FE41EC"/>
    <w:rsid w:val="00FE4900"/>
    <w:rsid w:val="00FE4C75"/>
    <w:rsid w:val="00FE728F"/>
    <w:rsid w:val="00FE7384"/>
    <w:rsid w:val="00FF021E"/>
    <w:rsid w:val="00FF0DBE"/>
    <w:rsid w:val="00FF225C"/>
    <w:rsid w:val="00FF444B"/>
    <w:rsid w:val="00FF4B0E"/>
    <w:rsid w:val="00FF5DA1"/>
    <w:rsid w:val="00FF5E94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AFD3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05F90"/>
    <w:pPr>
      <w:autoSpaceDE w:val="0"/>
      <w:autoSpaceDN w:val="0"/>
      <w:adjustRightInd w:val="0"/>
      <w:spacing w:after="360"/>
      <w:jc w:val="both"/>
    </w:pPr>
    <w:rPr>
      <w:sz w:val="22"/>
    </w:rPr>
  </w:style>
  <w:style w:type="paragraph" w:styleId="Nadpis1">
    <w:name w:val="heading 1"/>
    <w:basedOn w:val="WLlneksmlouvy"/>
    <w:next w:val="Nadpis3"/>
    <w:qFormat/>
    <w:rsid w:val="00CC6457"/>
    <w:pPr>
      <w:numPr>
        <w:numId w:val="3"/>
      </w:numPr>
      <w:tabs>
        <w:tab w:val="clear" w:pos="4253"/>
        <w:tab w:val="num" w:pos="567"/>
      </w:tabs>
      <w:suppressAutoHyphens w:val="0"/>
      <w:spacing w:before="480" w:line="240" w:lineRule="auto"/>
      <w:ind w:left="567"/>
      <w:jc w:val="left"/>
      <w:outlineLvl w:val="0"/>
    </w:pPr>
    <w:rPr>
      <w:rFonts w:ascii="Times New Roman" w:hAnsi="Times New Roman" w:cs="Times New Roman"/>
      <w:color w:val="000000"/>
      <w:sz w:val="22"/>
      <w:szCs w:val="22"/>
    </w:rPr>
  </w:style>
  <w:style w:type="paragraph" w:styleId="Nadpis2">
    <w:name w:val="heading 2"/>
    <w:basedOn w:val="Normln"/>
    <w:next w:val="Normln"/>
    <w:qFormat/>
    <w:rsid w:val="004C5429"/>
    <w:pPr>
      <w:keepNext/>
      <w:numPr>
        <w:ilvl w:val="1"/>
        <w:numId w:val="3"/>
      </w:numPr>
      <w:tabs>
        <w:tab w:val="clear" w:pos="2552"/>
        <w:tab w:val="num" w:pos="567"/>
      </w:tabs>
      <w:spacing w:before="180"/>
      <w:ind w:left="567"/>
      <w:jc w:val="left"/>
      <w:outlineLvl w:val="1"/>
    </w:pPr>
    <w:rPr>
      <w:rFonts w:cs="Arial"/>
      <w:b/>
      <w:szCs w:val="28"/>
    </w:rPr>
  </w:style>
  <w:style w:type="paragraph" w:styleId="Nadpis3">
    <w:name w:val="heading 3"/>
    <w:basedOn w:val="Nadpis2"/>
    <w:next w:val="Normln"/>
    <w:qFormat/>
    <w:rsid w:val="001941A8"/>
    <w:pPr>
      <w:numPr>
        <w:ilvl w:val="2"/>
      </w:numPr>
      <w:jc w:val="both"/>
      <w:outlineLvl w:val="2"/>
    </w:pPr>
    <w:rPr>
      <w:rFonts w:cs="Times New Roman"/>
      <w:color w:val="000000"/>
      <w:szCs w:val="22"/>
    </w:rPr>
  </w:style>
  <w:style w:type="paragraph" w:styleId="Nadpis4">
    <w:name w:val="heading 4"/>
    <w:basedOn w:val="Normln"/>
    <w:next w:val="Normln"/>
    <w:link w:val="Nadpis4Char"/>
    <w:unhideWhenUsed/>
    <w:qFormat/>
    <w:rsid w:val="00E705F6"/>
    <w:pPr>
      <w:keepNext/>
      <w:numPr>
        <w:ilvl w:val="3"/>
        <w:numId w:val="3"/>
      </w:numPr>
      <w:tabs>
        <w:tab w:val="clear" w:pos="1146"/>
        <w:tab w:val="num" w:pos="851"/>
      </w:tabs>
      <w:spacing w:before="240" w:after="60"/>
      <w:ind w:left="851"/>
      <w:outlineLvl w:val="3"/>
    </w:pPr>
    <w:rPr>
      <w:bCs/>
      <w:szCs w:val="28"/>
      <w:u w:val="single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5">
    <w:name w:val="toc 5"/>
    <w:basedOn w:val="Normln"/>
    <w:next w:val="Normln"/>
    <w:autoRedefine/>
    <w:rsid w:val="00AD59D9"/>
    <w:pPr>
      <w:tabs>
        <w:tab w:val="left" w:pos="1418"/>
        <w:tab w:val="right" w:leader="dot" w:pos="9071"/>
      </w:tabs>
      <w:spacing w:after="280"/>
    </w:pPr>
  </w:style>
  <w:style w:type="character" w:customStyle="1" w:styleId="CharChar2">
    <w:name w:val="Char Char2"/>
    <w:rsid w:val="00AD59D9"/>
    <w:rPr>
      <w:b/>
      <w:spacing w:val="0"/>
      <w:sz w:val="22"/>
      <w:lang w:val="en-GB"/>
    </w:rPr>
  </w:style>
  <w:style w:type="paragraph" w:styleId="Titulek">
    <w:name w:val="caption"/>
    <w:basedOn w:val="Normln"/>
    <w:qFormat/>
    <w:rsid w:val="00AD59D9"/>
    <w:pPr>
      <w:tabs>
        <w:tab w:val="left" w:pos="1701"/>
      </w:tabs>
      <w:spacing w:after="480"/>
      <w:jc w:val="center"/>
    </w:pPr>
    <w:rPr>
      <w:b/>
    </w:rPr>
  </w:style>
  <w:style w:type="paragraph" w:customStyle="1" w:styleId="Prambule">
    <w:name w:val="Préambule"/>
    <w:basedOn w:val="Normln"/>
    <w:rsid w:val="00AD59D9"/>
    <w:pPr>
      <w:keepLines/>
      <w:tabs>
        <w:tab w:val="num" w:pos="720"/>
      </w:tabs>
      <w:ind w:left="720" w:hanging="360"/>
    </w:pPr>
  </w:style>
  <w:style w:type="paragraph" w:customStyle="1" w:styleId="TITRE">
    <w:name w:val="TITRE"/>
    <w:basedOn w:val="Normln"/>
    <w:next w:val="Normln"/>
    <w:rsid w:val="00AD59D9"/>
    <w:pPr>
      <w:spacing w:before="480" w:after="480"/>
      <w:jc w:val="center"/>
    </w:pPr>
    <w:rPr>
      <w:b/>
      <w:sz w:val="28"/>
    </w:rPr>
  </w:style>
  <w:style w:type="paragraph" w:customStyle="1" w:styleId="Normal1">
    <w:name w:val="Normal1"/>
    <w:basedOn w:val="Normln"/>
    <w:rsid w:val="00AD59D9"/>
  </w:style>
  <w:style w:type="paragraph" w:customStyle="1" w:styleId="WL-Obecnnadpis">
    <w:name w:val="WL - Obecný nadpis"/>
    <w:basedOn w:val="Normln"/>
    <w:rsid w:val="00AD59D9"/>
    <w:pPr>
      <w:tabs>
        <w:tab w:val="left" w:pos="709"/>
      </w:tabs>
      <w:jc w:val="center"/>
    </w:pPr>
    <w:rPr>
      <w:rFonts w:ascii="Arial" w:hAnsi="Arial" w:cs="Arial"/>
      <w:b/>
      <w:sz w:val="24"/>
    </w:rPr>
  </w:style>
  <w:style w:type="paragraph" w:customStyle="1" w:styleId="WL-Zkladnnasted">
    <w:name w:val="WL - Základní +  na střed"/>
    <w:basedOn w:val="Normln"/>
    <w:rsid w:val="00AD59D9"/>
    <w:pPr>
      <w:tabs>
        <w:tab w:val="left" w:pos="709"/>
      </w:tabs>
      <w:jc w:val="center"/>
    </w:pPr>
    <w:rPr>
      <w:rFonts w:ascii="Arial" w:hAnsi="Arial"/>
      <w:sz w:val="20"/>
    </w:rPr>
  </w:style>
  <w:style w:type="character" w:customStyle="1" w:styleId="WL-ZkladnCharChar">
    <w:name w:val="WL - Základní Char Char"/>
    <w:rsid w:val="00AD59D9"/>
    <w:rPr>
      <w:rFonts w:ascii="Arial" w:hAnsi="Arial"/>
      <w:spacing w:val="0"/>
      <w:lang w:val="cs-CZ"/>
    </w:rPr>
  </w:style>
  <w:style w:type="paragraph" w:customStyle="1" w:styleId="WL-Zkladn">
    <w:name w:val="WL - Základní"/>
    <w:rsid w:val="00AD59D9"/>
    <w:pPr>
      <w:tabs>
        <w:tab w:val="left" w:pos="709"/>
      </w:tabs>
      <w:autoSpaceDE w:val="0"/>
      <w:autoSpaceDN w:val="0"/>
      <w:adjustRightInd w:val="0"/>
      <w:spacing w:before="120"/>
      <w:jc w:val="both"/>
    </w:pPr>
    <w:rPr>
      <w:rFonts w:ascii="Arial" w:hAnsi="Arial" w:cs="Arial"/>
    </w:rPr>
  </w:style>
  <w:style w:type="character" w:customStyle="1" w:styleId="WLlneksmlouvyCharChar">
    <w:name w:val="WL Článek smlouvy Char Char"/>
    <w:rsid w:val="00AD59D9"/>
    <w:rPr>
      <w:rFonts w:ascii="Arial" w:hAnsi="Arial"/>
      <w:b/>
      <w:caps/>
      <w:spacing w:val="0"/>
      <w:sz w:val="24"/>
      <w:lang w:val="cs-CZ"/>
    </w:rPr>
  </w:style>
  <w:style w:type="paragraph" w:customStyle="1" w:styleId="WLlneksmlouvy">
    <w:name w:val="WL Článek smlouvy"/>
    <w:basedOn w:val="Normln"/>
    <w:next w:val="Normln"/>
    <w:rsid w:val="00AD59D9"/>
    <w:pPr>
      <w:keepNext/>
      <w:suppressAutoHyphens/>
      <w:spacing w:before="360" w:line="280" w:lineRule="exact"/>
      <w:outlineLvl w:val="6"/>
    </w:pPr>
    <w:rPr>
      <w:rFonts w:ascii="Arial" w:hAnsi="Arial" w:cs="Arial"/>
      <w:b/>
      <w:caps/>
      <w:sz w:val="24"/>
      <w:szCs w:val="24"/>
    </w:rPr>
  </w:style>
  <w:style w:type="paragraph" w:customStyle="1" w:styleId="WLTextlnkuslovan-rove2">
    <w:name w:val="WL Text článku číslovaný - úroveň 2"/>
    <w:basedOn w:val="WLlneksmlouvy"/>
    <w:rsid w:val="00AD59D9"/>
    <w:pPr>
      <w:spacing w:before="0"/>
    </w:pPr>
    <w:rPr>
      <w:b w:val="0"/>
      <w:caps w:val="0"/>
      <w:sz w:val="20"/>
      <w:szCs w:val="20"/>
    </w:rPr>
  </w:style>
  <w:style w:type="paragraph" w:customStyle="1" w:styleId="WLTextlnkuslovan-rove3">
    <w:name w:val="WL Text článku číslovaný - úroveň 3"/>
    <w:basedOn w:val="Normln"/>
    <w:rsid w:val="00AD59D9"/>
    <w:pPr>
      <w:tabs>
        <w:tab w:val="left" w:pos="680"/>
      </w:tabs>
      <w:spacing w:line="280" w:lineRule="exact"/>
    </w:pPr>
    <w:rPr>
      <w:rFonts w:ascii="Arial" w:hAnsi="Arial"/>
      <w:sz w:val="20"/>
    </w:rPr>
  </w:style>
  <w:style w:type="paragraph" w:customStyle="1" w:styleId="ZZZEsster26b">
    <w:name w:val="ZZZEsster26b"/>
    <w:basedOn w:val="Normln"/>
    <w:rsid w:val="00AD59D9"/>
    <w:pPr>
      <w:tabs>
        <w:tab w:val="left" w:pos="4962"/>
      </w:tabs>
      <w:suppressAutoHyphens/>
      <w:jc w:val="center"/>
    </w:pPr>
    <w:rPr>
      <w:b/>
      <w:sz w:val="52"/>
    </w:rPr>
  </w:style>
  <w:style w:type="character" w:styleId="Odkaznakoment">
    <w:name w:val="annotation reference"/>
    <w:uiPriority w:val="99"/>
    <w:rsid w:val="00AD59D9"/>
    <w:rPr>
      <w:spacing w:val="0"/>
      <w:sz w:val="16"/>
    </w:rPr>
  </w:style>
  <w:style w:type="paragraph" w:styleId="Textkomente">
    <w:name w:val="annotation text"/>
    <w:basedOn w:val="Normln"/>
    <w:link w:val="TextkomenteChar"/>
    <w:uiPriority w:val="99"/>
    <w:rsid w:val="00AD59D9"/>
    <w:pPr>
      <w:numPr>
        <w:ilvl w:val="1"/>
        <w:numId w:val="1"/>
      </w:numPr>
      <w:spacing w:after="100"/>
    </w:pPr>
    <w:rPr>
      <w:sz w:val="20"/>
    </w:rPr>
  </w:style>
  <w:style w:type="paragraph" w:styleId="Zhlav">
    <w:name w:val="header"/>
    <w:basedOn w:val="Normln"/>
    <w:link w:val="ZhlavChar1"/>
    <w:rsid w:val="00AD59D9"/>
    <w:pPr>
      <w:tabs>
        <w:tab w:val="center" w:pos="4536"/>
        <w:tab w:val="right" w:pos="9072"/>
      </w:tabs>
    </w:pPr>
    <w:rPr>
      <w:lang w:val="en-GB"/>
    </w:rPr>
  </w:style>
  <w:style w:type="paragraph" w:styleId="Zpat">
    <w:name w:val="footer"/>
    <w:basedOn w:val="Normln"/>
    <w:rsid w:val="00AD59D9"/>
    <w:pPr>
      <w:tabs>
        <w:tab w:val="center" w:pos="4536"/>
        <w:tab w:val="right" w:pos="9072"/>
      </w:tabs>
    </w:pPr>
  </w:style>
  <w:style w:type="character" w:styleId="slostrnky">
    <w:name w:val="page number"/>
    <w:rsid w:val="00AD59D9"/>
    <w:rPr>
      <w:rFonts w:cs="Times New Roman"/>
      <w:spacing w:val="0"/>
    </w:rPr>
  </w:style>
  <w:style w:type="paragraph" w:styleId="Textbubliny">
    <w:name w:val="Balloon Text"/>
    <w:basedOn w:val="Normln"/>
    <w:rsid w:val="00AD59D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rsid w:val="00AD59D9"/>
    <w:pPr>
      <w:numPr>
        <w:ilvl w:val="0"/>
        <w:numId w:val="0"/>
      </w:numPr>
      <w:spacing w:after="0"/>
    </w:pPr>
    <w:rPr>
      <w:b/>
      <w:lang w:val="en-GB"/>
    </w:rPr>
  </w:style>
  <w:style w:type="paragraph" w:styleId="Zkladntext">
    <w:name w:val="Body Text"/>
    <w:basedOn w:val="Normln"/>
    <w:rsid w:val="00AD59D9"/>
    <w:pPr>
      <w:suppressAutoHyphens/>
      <w:jc w:val="left"/>
    </w:pPr>
    <w:rPr>
      <w:rFonts w:ascii="Arial" w:hAnsi="Arial" w:cs="Arial"/>
      <w:sz w:val="20"/>
      <w:szCs w:val="24"/>
    </w:rPr>
  </w:style>
  <w:style w:type="character" w:customStyle="1" w:styleId="CharChar1">
    <w:name w:val="Char Char1"/>
    <w:rsid w:val="00AD59D9"/>
    <w:rPr>
      <w:spacing w:val="0"/>
      <w:lang w:val="cs-CZ"/>
    </w:rPr>
  </w:style>
  <w:style w:type="paragraph" w:styleId="Bezmezer">
    <w:name w:val="No Spacing"/>
    <w:qFormat/>
    <w:rsid w:val="00AD59D9"/>
    <w:pPr>
      <w:autoSpaceDE w:val="0"/>
      <w:autoSpaceDN w:val="0"/>
      <w:adjustRightInd w:val="0"/>
    </w:pPr>
    <w:rPr>
      <w:rFonts w:ascii="Calibri" w:hAnsi="Calibri"/>
      <w:sz w:val="22"/>
      <w:szCs w:val="22"/>
    </w:rPr>
  </w:style>
  <w:style w:type="paragraph" w:styleId="Textpoznpodarou">
    <w:name w:val="footnote text"/>
    <w:basedOn w:val="Normln"/>
    <w:rsid w:val="00AD59D9"/>
    <w:rPr>
      <w:sz w:val="20"/>
    </w:rPr>
  </w:style>
  <w:style w:type="character" w:styleId="Znakapoznpodarou">
    <w:name w:val="footnote reference"/>
    <w:rsid w:val="00AD59D9"/>
    <w:rPr>
      <w:spacing w:val="0"/>
      <w:vertAlign w:val="superscript"/>
    </w:rPr>
  </w:style>
  <w:style w:type="character" w:customStyle="1" w:styleId="DeltaViewInsertion">
    <w:name w:val="DeltaView Insertion"/>
    <w:rsid w:val="00AD59D9"/>
    <w:rPr>
      <w:color w:val="0000FF"/>
      <w:spacing w:val="0"/>
      <w:u w:val="double"/>
    </w:rPr>
  </w:style>
  <w:style w:type="character" w:customStyle="1" w:styleId="CommentTextChar">
    <w:name w:val="Comment Text Char"/>
    <w:rsid w:val="00AD59D9"/>
    <w:rPr>
      <w:spacing w:val="0"/>
      <w:lang w:val="cs-CZ"/>
    </w:rPr>
  </w:style>
  <w:style w:type="paragraph" w:customStyle="1" w:styleId="Odstavec1">
    <w:name w:val="Odstavec1"/>
    <w:basedOn w:val="Normln"/>
    <w:rsid w:val="00AD59D9"/>
    <w:pPr>
      <w:spacing w:line="276" w:lineRule="auto"/>
    </w:pPr>
    <w:rPr>
      <w:rFonts w:ascii="Calibri" w:hAnsi="Calibri"/>
      <w:szCs w:val="22"/>
    </w:rPr>
  </w:style>
  <w:style w:type="character" w:customStyle="1" w:styleId="Odstavec1Char">
    <w:name w:val="Odstavec1 Char"/>
    <w:rsid w:val="00AD59D9"/>
    <w:rPr>
      <w:rFonts w:ascii="Calibri" w:hAnsi="Calibri"/>
      <w:spacing w:val="0"/>
      <w:sz w:val="22"/>
      <w:lang w:val="cs-CZ"/>
    </w:rPr>
  </w:style>
  <w:style w:type="character" w:customStyle="1" w:styleId="CharChar">
    <w:name w:val="Char Char"/>
    <w:rsid w:val="00AD59D9"/>
    <w:rPr>
      <w:spacing w:val="0"/>
      <w:sz w:val="22"/>
      <w:lang w:val="en-GB"/>
    </w:rPr>
  </w:style>
  <w:style w:type="character" w:customStyle="1" w:styleId="ZhlavChar">
    <w:name w:val="Záhlaví Char"/>
    <w:rsid w:val="00AD59D9"/>
  </w:style>
  <w:style w:type="character" w:styleId="Hypertextovodkaz">
    <w:name w:val="Hyperlink"/>
    <w:rsid w:val="00AD59D9"/>
    <w:rPr>
      <w:color w:val="0000FF"/>
      <w:spacing w:val="0"/>
      <w:u w:val="single"/>
    </w:rPr>
  </w:style>
  <w:style w:type="character" w:styleId="Sledovanodkaz">
    <w:name w:val="FollowedHyperlink"/>
    <w:rsid w:val="00AD59D9"/>
    <w:rPr>
      <w:color w:val="800080"/>
      <w:spacing w:val="0"/>
      <w:u w:val="single"/>
    </w:rPr>
  </w:style>
  <w:style w:type="character" w:customStyle="1" w:styleId="CharChar3">
    <w:name w:val="Char Char3"/>
    <w:rsid w:val="00AD59D9"/>
    <w:rPr>
      <w:rFonts w:ascii="Calibri Light" w:eastAsia="Times New Roman" w:hAnsi="Calibri Light"/>
      <w:b/>
      <w:spacing w:val="0"/>
      <w:sz w:val="26"/>
      <w:lang w:val="en-GB"/>
    </w:rPr>
  </w:style>
  <w:style w:type="character" w:styleId="PromnnHTML">
    <w:name w:val="HTML Variable"/>
    <w:rsid w:val="00AD59D9"/>
    <w:rPr>
      <w:b/>
      <w:spacing w:val="0"/>
    </w:rPr>
  </w:style>
  <w:style w:type="paragraph" w:customStyle="1" w:styleId="para1">
    <w:name w:val="para1"/>
    <w:basedOn w:val="Normln"/>
    <w:rsid w:val="00AD59D9"/>
    <w:rPr>
      <w:b/>
      <w:color w:val="FF8400"/>
      <w:sz w:val="24"/>
      <w:szCs w:val="24"/>
    </w:rPr>
  </w:style>
  <w:style w:type="paragraph" w:customStyle="1" w:styleId="DeltaViewTableHeading">
    <w:name w:val="DeltaView Table Heading"/>
    <w:basedOn w:val="Normln"/>
    <w:rsid w:val="00AD59D9"/>
    <w:pPr>
      <w:jc w:val="left"/>
    </w:pPr>
    <w:rPr>
      <w:rFonts w:ascii="Arial" w:hAnsi="Arial"/>
      <w:b/>
      <w:sz w:val="24"/>
      <w:szCs w:val="24"/>
      <w:lang w:val="en-US"/>
    </w:rPr>
  </w:style>
  <w:style w:type="paragraph" w:customStyle="1" w:styleId="DeltaViewTableBody">
    <w:name w:val="DeltaView Table Body"/>
    <w:basedOn w:val="Normln"/>
    <w:rsid w:val="00AD59D9"/>
    <w:pPr>
      <w:jc w:val="left"/>
    </w:pPr>
    <w:rPr>
      <w:rFonts w:ascii="Arial" w:hAnsi="Arial"/>
      <w:sz w:val="24"/>
      <w:szCs w:val="24"/>
      <w:lang w:val="en-US"/>
    </w:rPr>
  </w:style>
  <w:style w:type="paragraph" w:customStyle="1" w:styleId="DeltaViewAnnounce">
    <w:name w:val="DeltaView Announce"/>
    <w:rsid w:val="00AD59D9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/>
      <w:sz w:val="24"/>
      <w:szCs w:val="24"/>
      <w:lang w:val="en-GB"/>
    </w:rPr>
  </w:style>
  <w:style w:type="character" w:customStyle="1" w:styleId="DeltaViewDeletion">
    <w:name w:val="DeltaView Deletion"/>
    <w:rsid w:val="00AD59D9"/>
    <w:rPr>
      <w:strike/>
      <w:color w:val="FF0000"/>
      <w:spacing w:val="0"/>
    </w:rPr>
  </w:style>
  <w:style w:type="character" w:customStyle="1" w:styleId="DeltaViewMoveSource">
    <w:name w:val="DeltaView Move Source"/>
    <w:rsid w:val="00AD59D9"/>
    <w:rPr>
      <w:strike/>
      <w:color w:val="00C000"/>
      <w:spacing w:val="0"/>
    </w:rPr>
  </w:style>
  <w:style w:type="character" w:customStyle="1" w:styleId="DeltaViewMoveDestination">
    <w:name w:val="DeltaView Move Destination"/>
    <w:rsid w:val="00AD59D9"/>
    <w:rPr>
      <w:color w:val="00C000"/>
      <w:spacing w:val="0"/>
      <w:u w:val="double"/>
    </w:rPr>
  </w:style>
  <w:style w:type="character" w:customStyle="1" w:styleId="DeltaViewChangeNumber">
    <w:name w:val="DeltaView Change Number"/>
    <w:rsid w:val="00AD59D9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AD59D9"/>
    <w:rPr>
      <w:spacing w:val="0"/>
    </w:rPr>
  </w:style>
  <w:style w:type="paragraph" w:styleId="Rozloendokumentu">
    <w:name w:val="Document Map"/>
    <w:aliases w:val="Rozvržení dokumentu"/>
    <w:basedOn w:val="Normln"/>
    <w:rsid w:val="00AD59D9"/>
    <w:pPr>
      <w:shd w:val="clear" w:color="auto" w:fill="000080"/>
      <w:jc w:val="left"/>
    </w:pPr>
    <w:rPr>
      <w:rFonts w:ascii="Tahoma" w:hAnsi="Tahoma"/>
      <w:sz w:val="24"/>
      <w:szCs w:val="24"/>
      <w:lang w:val="en-US"/>
    </w:rPr>
  </w:style>
  <w:style w:type="character" w:customStyle="1" w:styleId="DeltaViewFormatChange">
    <w:name w:val="DeltaView Format Change"/>
    <w:rsid w:val="00AD59D9"/>
    <w:rPr>
      <w:color w:val="000000"/>
      <w:spacing w:val="0"/>
    </w:rPr>
  </w:style>
  <w:style w:type="character" w:customStyle="1" w:styleId="DeltaViewMovedDeletion">
    <w:name w:val="DeltaView Moved Deletion"/>
    <w:rsid w:val="00AD59D9"/>
    <w:rPr>
      <w:strike/>
      <w:color w:val="C08080"/>
      <w:spacing w:val="0"/>
    </w:rPr>
  </w:style>
  <w:style w:type="character" w:customStyle="1" w:styleId="DeltaViewComment">
    <w:name w:val="DeltaView Comment"/>
    <w:rsid w:val="00AD59D9"/>
    <w:rPr>
      <w:color w:val="000000"/>
      <w:spacing w:val="0"/>
    </w:rPr>
  </w:style>
  <w:style w:type="character" w:customStyle="1" w:styleId="DeltaViewStyleChangeText">
    <w:name w:val="DeltaView Style Change Text"/>
    <w:rsid w:val="00AD59D9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AD59D9"/>
    <w:rPr>
      <w:color w:val="000000"/>
      <w:spacing w:val="0"/>
    </w:rPr>
  </w:style>
  <w:style w:type="character" w:customStyle="1" w:styleId="DeltaViewInsertedComment">
    <w:name w:val="DeltaView Inserted Comment"/>
    <w:rsid w:val="00AD59D9"/>
    <w:rPr>
      <w:color w:val="0000FF"/>
      <w:spacing w:val="0"/>
      <w:u w:val="double"/>
    </w:rPr>
  </w:style>
  <w:style w:type="character" w:customStyle="1" w:styleId="DeltaViewDeletedComment">
    <w:name w:val="DeltaView Deleted Comment"/>
    <w:rsid w:val="00AD59D9"/>
    <w:rPr>
      <w:strike/>
      <w:color w:val="FF0000"/>
      <w:spacing w:val="0"/>
    </w:rPr>
  </w:style>
  <w:style w:type="paragraph" w:customStyle="1" w:styleId="Zkladntextslovan">
    <w:name w:val="Základní text číslovaný"/>
    <w:basedOn w:val="Zkladntext"/>
    <w:link w:val="ZkladntextslovanCharChar"/>
    <w:uiPriority w:val="99"/>
    <w:rsid w:val="003F032C"/>
    <w:pPr>
      <w:numPr>
        <w:numId w:val="2"/>
      </w:numPr>
      <w:suppressAutoHyphens w:val="0"/>
      <w:autoSpaceDE/>
      <w:autoSpaceDN/>
      <w:adjustRightInd/>
      <w:jc w:val="both"/>
    </w:pPr>
    <w:rPr>
      <w:rFonts w:ascii="Times New Roman" w:hAnsi="Times New Roman" w:cs="Times New Roman"/>
      <w:sz w:val="24"/>
      <w:szCs w:val="22"/>
      <w:lang w:val="x-none" w:eastAsia="x-none"/>
    </w:rPr>
  </w:style>
  <w:style w:type="character" w:customStyle="1" w:styleId="ZkladntextslovanCharChar">
    <w:name w:val="Základní text číslovaný Char Char"/>
    <w:link w:val="Zkladntextslovan"/>
    <w:uiPriority w:val="99"/>
    <w:locked/>
    <w:rsid w:val="003F032C"/>
    <w:rPr>
      <w:sz w:val="24"/>
      <w:szCs w:val="22"/>
      <w:lang w:val="x-none" w:eastAsia="x-none"/>
    </w:rPr>
  </w:style>
  <w:style w:type="character" w:customStyle="1" w:styleId="ZhlavChar1">
    <w:name w:val="Záhlaví Char1"/>
    <w:link w:val="Zhlav"/>
    <w:semiHidden/>
    <w:locked/>
    <w:rsid w:val="00A366A8"/>
    <w:rPr>
      <w:sz w:val="22"/>
      <w:lang w:val="en-GB" w:eastAsia="cs-CZ" w:bidi="ar-SA"/>
    </w:rPr>
  </w:style>
  <w:style w:type="character" w:styleId="Siln">
    <w:name w:val="Strong"/>
    <w:uiPriority w:val="22"/>
    <w:qFormat/>
    <w:rsid w:val="00C06876"/>
    <w:rPr>
      <w:b/>
      <w:bCs/>
    </w:rPr>
  </w:style>
  <w:style w:type="character" w:customStyle="1" w:styleId="data">
    <w:name w:val="data"/>
    <w:basedOn w:val="Standardnpsmoodstavce"/>
    <w:rsid w:val="00C06876"/>
  </w:style>
  <w:style w:type="character" w:customStyle="1" w:styleId="TextkomenteChar">
    <w:name w:val="Text komentáře Char"/>
    <w:basedOn w:val="Standardnpsmoodstavce"/>
    <w:link w:val="Textkomente"/>
    <w:uiPriority w:val="99"/>
    <w:rsid w:val="00384167"/>
  </w:style>
  <w:style w:type="paragraph" w:customStyle="1" w:styleId="Style4">
    <w:name w:val="Style4"/>
    <w:basedOn w:val="Normln"/>
    <w:uiPriority w:val="99"/>
    <w:rsid w:val="00FA77FB"/>
    <w:pPr>
      <w:widowControl w:val="0"/>
      <w:jc w:val="left"/>
    </w:pPr>
    <w:rPr>
      <w:sz w:val="24"/>
      <w:szCs w:val="24"/>
    </w:rPr>
  </w:style>
  <w:style w:type="paragraph" w:customStyle="1" w:styleId="Style8">
    <w:name w:val="Style8"/>
    <w:basedOn w:val="Normln"/>
    <w:uiPriority w:val="99"/>
    <w:rsid w:val="00FA77FB"/>
    <w:pPr>
      <w:widowControl w:val="0"/>
    </w:pPr>
    <w:rPr>
      <w:sz w:val="24"/>
      <w:szCs w:val="24"/>
    </w:rPr>
  </w:style>
  <w:style w:type="paragraph" w:customStyle="1" w:styleId="Style9">
    <w:name w:val="Style9"/>
    <w:basedOn w:val="Normln"/>
    <w:uiPriority w:val="99"/>
    <w:rsid w:val="00FA77FB"/>
    <w:pPr>
      <w:widowControl w:val="0"/>
      <w:spacing w:line="398" w:lineRule="exact"/>
      <w:jc w:val="center"/>
    </w:pPr>
    <w:rPr>
      <w:sz w:val="24"/>
      <w:szCs w:val="24"/>
    </w:rPr>
  </w:style>
  <w:style w:type="character" w:customStyle="1" w:styleId="FontStyle20">
    <w:name w:val="Font Style20"/>
    <w:uiPriority w:val="99"/>
    <w:rsid w:val="00FA77F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uiPriority w:val="99"/>
    <w:rsid w:val="00FA77FB"/>
    <w:rPr>
      <w:rFonts w:ascii="Times New Roman" w:hAnsi="Times New Roman" w:cs="Times New Roman"/>
      <w:sz w:val="20"/>
      <w:szCs w:val="20"/>
    </w:rPr>
  </w:style>
  <w:style w:type="table" w:styleId="Mkatabulky">
    <w:name w:val="Table Grid"/>
    <w:basedOn w:val="Normlntabulka"/>
    <w:rsid w:val="007E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dpis1">
    <w:name w:val="Podnadpis1"/>
    <w:aliases w:val="Subtitle"/>
    <w:basedOn w:val="Normln"/>
    <w:next w:val="Normln"/>
    <w:link w:val="PodtitulChar"/>
    <w:qFormat/>
    <w:rsid w:val="003E45FD"/>
    <w:pPr>
      <w:keepLines/>
      <w:spacing w:after="0"/>
    </w:pPr>
    <w:rPr>
      <w:lang w:val="x-none" w:eastAsia="x-none"/>
    </w:rPr>
  </w:style>
  <w:style w:type="character" w:customStyle="1" w:styleId="PodtitulChar">
    <w:name w:val="Podtitul Char"/>
    <w:link w:val="Podnadpis1"/>
    <w:rsid w:val="003E45FD"/>
    <w:rPr>
      <w:sz w:val="22"/>
    </w:rPr>
  </w:style>
  <w:style w:type="character" w:customStyle="1" w:styleId="Nadpis4Char">
    <w:name w:val="Nadpis 4 Char"/>
    <w:link w:val="Nadpis4"/>
    <w:rsid w:val="00E705F6"/>
    <w:rPr>
      <w:bCs/>
      <w:sz w:val="22"/>
      <w:szCs w:val="28"/>
      <w:u w:val="single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333C89"/>
    <w:pPr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customStyle="1" w:styleId="PFI-odstavec">
    <w:name w:val="PFI-odstavec"/>
    <w:basedOn w:val="Normln"/>
    <w:next w:val="Normln"/>
    <w:rsid w:val="00392753"/>
    <w:pPr>
      <w:numPr>
        <w:ilvl w:val="4"/>
        <w:numId w:val="5"/>
      </w:numPr>
      <w:suppressAutoHyphens/>
      <w:autoSpaceDE/>
      <w:autoSpaceDN/>
      <w:adjustRightInd/>
    </w:pPr>
    <w:rPr>
      <w:rFonts w:ascii="Palatino Linotype" w:hAnsi="Palatino Linotype"/>
      <w:szCs w:val="24"/>
      <w:lang w:eastAsia="ar-SA"/>
    </w:rPr>
  </w:style>
  <w:style w:type="paragraph" w:customStyle="1" w:styleId="PFI-pismeno">
    <w:name w:val="PFI-pismeno"/>
    <w:basedOn w:val="PFI-odstavec"/>
    <w:rsid w:val="00392753"/>
    <w:pPr>
      <w:numPr>
        <w:ilvl w:val="5"/>
      </w:numPr>
    </w:pPr>
  </w:style>
  <w:style w:type="paragraph" w:customStyle="1" w:styleId="PFI-msk">
    <w:name w:val="PFI-římské"/>
    <w:basedOn w:val="PFI-pismeno"/>
    <w:rsid w:val="00392753"/>
    <w:pPr>
      <w:numPr>
        <w:ilvl w:val="6"/>
      </w:numPr>
    </w:pPr>
  </w:style>
  <w:style w:type="paragraph" w:customStyle="1" w:styleId="NormlnsWWW5">
    <w:name w:val="Normální (síť WWW)5"/>
    <w:basedOn w:val="Normln"/>
    <w:rsid w:val="001775C1"/>
    <w:pPr>
      <w:autoSpaceDE/>
      <w:autoSpaceDN/>
      <w:adjustRightInd/>
      <w:spacing w:before="50" w:after="100" w:afterAutospacing="1"/>
    </w:pPr>
    <w:rPr>
      <w:rFonts w:ascii="Tahoma" w:eastAsia="Arial Unicode MS" w:hAnsi="Tahoma" w:cs="Tahoma"/>
      <w:szCs w:val="22"/>
    </w:rPr>
  </w:style>
  <w:style w:type="paragraph" w:customStyle="1" w:styleId="go">
    <w:name w:val="go"/>
    <w:basedOn w:val="Normln"/>
    <w:rsid w:val="00E7062A"/>
    <w:pP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preformatted">
    <w:name w:val="preformatted"/>
    <w:basedOn w:val="Standardnpsmoodstavce"/>
    <w:rsid w:val="00917BC0"/>
  </w:style>
  <w:style w:type="character" w:customStyle="1" w:styleId="Zmnka1">
    <w:name w:val="Zmínka1"/>
    <w:uiPriority w:val="99"/>
    <w:semiHidden/>
    <w:unhideWhenUsed/>
    <w:rsid w:val="00AF5AE9"/>
    <w:rPr>
      <w:color w:val="2B579A"/>
      <w:shd w:val="clear" w:color="auto" w:fill="E6E6E6"/>
    </w:rPr>
  </w:style>
  <w:style w:type="character" w:customStyle="1" w:styleId="Nevyeenzmnka1">
    <w:name w:val="Nevyřešená zmínka1"/>
    <w:uiPriority w:val="99"/>
    <w:semiHidden/>
    <w:unhideWhenUsed/>
    <w:rsid w:val="0077507E"/>
    <w:rPr>
      <w:color w:val="605E5C"/>
      <w:shd w:val="clear" w:color="auto" w:fill="E1DFDD"/>
    </w:rPr>
  </w:style>
  <w:style w:type="paragraph" w:customStyle="1" w:styleId="Default">
    <w:name w:val="Default"/>
    <w:rsid w:val="00951B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71"/>
    <w:semiHidden/>
    <w:rsid w:val="00A05E03"/>
    <w:rPr>
      <w:sz w:val="22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  <w:style w:type="table" w:styleId="Tabulkasmkou2zvraznn3">
    <w:name w:val="Grid Table 2 Accent 3"/>
    <w:basedOn w:val="Normlntabulka"/>
    <w:uiPriority w:val="47"/>
    <w:rsid w:val="00077E7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5679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4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0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97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769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E7B03-6784-4EA9-BAC5-83CE3F4B92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E60918-AD49-485D-865A-52515A83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1378</Characters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1608</CharactersWithSpaces>
  <SharedDoc>false</SharedDoc>
  <HLinks>
    <vt:vector size="24" baseType="variant">
      <vt:variant>
        <vt:i4>3604519</vt:i4>
      </vt:variant>
      <vt:variant>
        <vt:i4>9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6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3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0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2025-05-21T16:03:00Z</dcterms:created>
  <dcterms:modified xsi:type="dcterms:W3CDTF">2025-05-21T16:07:00Z</dcterms:modified>
</cp:coreProperties>
</file>